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28531" w14:textId="77777777" w:rsidR="00794338" w:rsidRDefault="00794338" w:rsidP="0079433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14:paraId="250C5B14" w14:textId="77777777" w:rsidR="00794338" w:rsidRDefault="00794338" w:rsidP="0079433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1957D144" w14:textId="77777777" w:rsidR="00794338" w:rsidRDefault="00794338" w:rsidP="0079433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Настоящий текст объявления утвержден Решением Оценочной Комиссии от</w:t>
      </w:r>
    </w:p>
    <w:p w14:paraId="660EE388" w14:textId="72D26383" w:rsidR="00794338" w:rsidRDefault="00794338" w:rsidP="0079433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 </w:t>
      </w:r>
      <w:r w:rsidRPr="001E2121">
        <w:rPr>
          <w:rFonts w:ascii="GHEA Grapalat" w:hAnsi="GHEA Grapalat"/>
          <w:i w:val="0"/>
          <w:sz w:val="24"/>
          <w:szCs w:val="24"/>
        </w:rPr>
        <w:t>0</w:t>
      </w:r>
      <w:r>
        <w:rPr>
          <w:rFonts w:ascii="GHEA Grapalat" w:hAnsi="GHEA Grapalat"/>
          <w:i w:val="0"/>
          <w:sz w:val="24"/>
          <w:szCs w:val="24"/>
          <w:lang w:val="hy-AM"/>
        </w:rPr>
        <w:t>1</w:t>
      </w:r>
      <w:r>
        <w:rPr>
          <w:rFonts w:ascii="GHEA Grapalat" w:hAnsi="GHEA Grapalat"/>
          <w:i w:val="0"/>
          <w:sz w:val="24"/>
          <w:szCs w:val="24"/>
        </w:rPr>
        <w:t xml:space="preserve">-го </w:t>
      </w:r>
      <w:r w:rsidRPr="00794338">
        <w:rPr>
          <w:rFonts w:ascii="GHEA Grapalat" w:hAnsi="GHEA Grapalat"/>
          <w:i w:val="0"/>
          <w:sz w:val="24"/>
          <w:szCs w:val="24"/>
        </w:rPr>
        <w:t>август</w:t>
      </w:r>
      <w:r>
        <w:rPr>
          <w:rFonts w:ascii="GHEA Grapalat" w:hAnsi="GHEA Grapalat"/>
          <w:i w:val="0"/>
          <w:sz w:val="24"/>
          <w:szCs w:val="24"/>
        </w:rPr>
        <w:t xml:space="preserve"> </w:t>
      </w:r>
      <w:r>
        <w:rPr>
          <w:rFonts w:ascii="GHEA Grapalat" w:hAnsi="GHEA Grapalat"/>
          <w:i w:val="0"/>
          <w:sz w:val="24"/>
          <w:szCs w:val="24"/>
        </w:rPr>
        <w:t xml:space="preserve">2025 года номер 1 </w:t>
      </w:r>
    </w:p>
    <w:p w14:paraId="643BCD5E" w14:textId="14DFAF22" w:rsidR="00794338" w:rsidRDefault="00794338" w:rsidP="0079433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«ԳՀԾՁԲ-ՀՎԿԱԿ-2025-</w:t>
      </w:r>
      <w:r w:rsidRPr="00794338">
        <w:rPr>
          <w:rFonts w:ascii="GHEA Grapalat" w:hAnsi="GHEA Grapalat"/>
          <w:b/>
          <w:i w:val="0"/>
          <w:sz w:val="24"/>
          <w:szCs w:val="24"/>
        </w:rPr>
        <w:t>52</w:t>
      </w:r>
      <w:r>
        <w:rPr>
          <w:rFonts w:ascii="GHEA Grapalat" w:hAnsi="GHEA Grapalat"/>
          <w:b/>
          <w:i w:val="0"/>
          <w:sz w:val="24"/>
          <w:szCs w:val="24"/>
        </w:rPr>
        <w:t>»</w:t>
      </w:r>
    </w:p>
    <w:p w14:paraId="65427DBE" w14:textId="77777777" w:rsidR="00794338" w:rsidRDefault="00794338" w:rsidP="00794338">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14:paraId="42DEBFC2" w14:textId="6448E7C0" w:rsidR="00794338" w:rsidRPr="00542ADF" w:rsidRDefault="00794338" w:rsidP="00794338">
      <w:pPr>
        <w:pStyle w:val="a3"/>
        <w:widowControl w:val="0"/>
        <w:spacing w:line="240" w:lineRule="auto"/>
        <w:ind w:firstLine="567"/>
        <w:rPr>
          <w:rFonts w:ascii="GHEA Grapalat" w:hAnsi="GHEA Grapalat"/>
          <w:b/>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Pr>
          <w:rFonts w:ascii="GHEA Grapalat" w:hAnsi="GHEA Grapalat"/>
          <w:b/>
          <w:i w:val="0"/>
          <w:sz w:val="24"/>
          <w:szCs w:val="24"/>
        </w:rPr>
        <w:t xml:space="preserve">на </w:t>
      </w:r>
      <w:r>
        <w:rPr>
          <w:rFonts w:ascii="GHEA Grapalat" w:hAnsi="GHEA Grapalat"/>
          <w:b/>
          <w:i w:val="0"/>
          <w:sz w:val="24"/>
          <w:szCs w:val="24"/>
        </w:rPr>
        <w:t>Техническое обслуживание дизельных генераторов</w:t>
      </w:r>
      <w:r>
        <w:rPr>
          <w:rFonts w:ascii="GHEA Grapalat" w:hAnsi="GHEA Grapalat"/>
          <w:b/>
          <w:i w:val="0"/>
          <w:sz w:val="24"/>
          <w:szCs w:val="24"/>
        </w:rPr>
        <w:t xml:space="preserve">. </w:t>
      </w:r>
    </w:p>
    <w:p w14:paraId="766F583B" w14:textId="77777777" w:rsidR="00794338" w:rsidRPr="009044F1" w:rsidRDefault="00794338" w:rsidP="00794338">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2898B8B6" w14:textId="77777777" w:rsidR="00794338" w:rsidRDefault="00794338" w:rsidP="00794338">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5F2D98A" w14:textId="77777777" w:rsidR="00794338" w:rsidRPr="003F762C" w:rsidRDefault="00794338" w:rsidP="00794338">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5090382E" w14:textId="77777777" w:rsidR="00794338" w:rsidRPr="00D5443D" w:rsidRDefault="00794338" w:rsidP="00794338">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7C82DA1" w14:textId="20B9B78F" w:rsidR="00794338" w:rsidRPr="008B659E" w:rsidRDefault="00794338" w:rsidP="00794338">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г.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w:t>
      </w:r>
      <w:r>
        <w:rPr>
          <w:rFonts w:ascii="GHEA Grapalat" w:hAnsi="GHEA Grapalat"/>
          <w:b/>
          <w:i w:val="0"/>
          <w:sz w:val="24"/>
          <w:szCs w:val="24"/>
          <w:lang w:val="hy-AM"/>
        </w:rPr>
        <w:t>6</w:t>
      </w:r>
      <w:r w:rsidRPr="00535F40">
        <w:rPr>
          <w:rFonts w:ascii="GHEA Grapalat" w:hAnsi="GHEA Grapalat"/>
          <w:b/>
          <w:i w:val="0"/>
          <w:sz w:val="24"/>
          <w:szCs w:val="24"/>
        </w:rPr>
        <w:t>:</w:t>
      </w:r>
      <w:r w:rsidRPr="00794338">
        <w:rPr>
          <w:rFonts w:ascii="GHEA Grapalat" w:hAnsi="GHEA Grapalat"/>
          <w:b/>
          <w:i w:val="0"/>
          <w:sz w:val="24"/>
          <w:szCs w:val="24"/>
        </w:rPr>
        <w:t>30</w:t>
      </w:r>
      <w:r w:rsidRPr="00535F40">
        <w:rPr>
          <w:rFonts w:ascii="GHEA Grapalat" w:hAnsi="GHEA Grapalat"/>
          <w:b/>
          <w:i w:val="0"/>
          <w:sz w:val="24"/>
          <w:szCs w:val="24"/>
        </w:rPr>
        <w:t xml:space="preserve"> часов </w:t>
      </w:r>
      <w:r>
        <w:rPr>
          <w:rFonts w:ascii="GHEA Grapalat" w:hAnsi="GHEA Grapalat"/>
          <w:b/>
          <w:i w:val="0"/>
          <w:sz w:val="24"/>
          <w:szCs w:val="24"/>
          <w:lang w:val="hy-AM"/>
        </w:rPr>
        <w:t>1</w:t>
      </w:r>
      <w:r w:rsidRPr="00794338">
        <w:rPr>
          <w:rFonts w:ascii="GHEA Grapalat" w:hAnsi="GHEA Grapalat"/>
          <w:b/>
          <w:i w:val="0"/>
          <w:sz w:val="24"/>
          <w:szCs w:val="24"/>
        </w:rPr>
        <w:t>5</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658B490F" w14:textId="22C5916E" w:rsidR="00794338" w:rsidRDefault="00794338" w:rsidP="00794338">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12656E">
        <w:rPr>
          <w:rFonts w:ascii="GHEA Grapalat" w:hAnsi="GHEA Grapalat"/>
          <w:b/>
          <w:i w:val="0"/>
          <w:sz w:val="24"/>
          <w:szCs w:val="24"/>
        </w:rPr>
        <w:t xml:space="preserve">г.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д. 12, в 1</w:t>
      </w:r>
      <w:r>
        <w:rPr>
          <w:rFonts w:ascii="GHEA Grapalat" w:hAnsi="GHEA Grapalat"/>
          <w:b/>
          <w:i w:val="0"/>
          <w:sz w:val="24"/>
          <w:szCs w:val="24"/>
          <w:lang w:val="hy-AM"/>
        </w:rPr>
        <w:t>6</w:t>
      </w:r>
      <w:r w:rsidRPr="0012656E">
        <w:rPr>
          <w:rFonts w:ascii="GHEA Grapalat" w:hAnsi="GHEA Grapalat"/>
          <w:b/>
          <w:i w:val="0"/>
          <w:sz w:val="24"/>
          <w:szCs w:val="24"/>
        </w:rPr>
        <w:t>:</w:t>
      </w:r>
      <w:r w:rsidRPr="00794338">
        <w:rPr>
          <w:rFonts w:ascii="GHEA Grapalat" w:hAnsi="GHEA Grapalat"/>
          <w:b/>
          <w:i w:val="0"/>
          <w:sz w:val="24"/>
          <w:szCs w:val="24"/>
        </w:rPr>
        <w:t>30</w:t>
      </w:r>
      <w:r w:rsidRPr="0012656E">
        <w:rPr>
          <w:rFonts w:ascii="GHEA Grapalat" w:hAnsi="GHEA Grapalat"/>
          <w:b/>
          <w:i w:val="0"/>
          <w:sz w:val="24"/>
          <w:szCs w:val="24"/>
        </w:rPr>
        <w:t xml:space="preserve"> часов </w:t>
      </w:r>
      <w:r>
        <w:rPr>
          <w:rFonts w:ascii="GHEA Grapalat" w:hAnsi="GHEA Grapalat"/>
          <w:b/>
          <w:i w:val="0"/>
          <w:sz w:val="24"/>
          <w:szCs w:val="24"/>
          <w:lang w:val="hy-AM"/>
        </w:rPr>
        <w:t>2</w:t>
      </w:r>
      <w:r w:rsidRPr="00794338">
        <w:rPr>
          <w:rFonts w:ascii="GHEA Grapalat" w:hAnsi="GHEA Grapalat"/>
          <w:b/>
          <w:i w:val="0"/>
          <w:sz w:val="24"/>
          <w:szCs w:val="24"/>
        </w:rPr>
        <w:t>2</w:t>
      </w:r>
      <w:r>
        <w:rPr>
          <w:rFonts w:ascii="GHEA Grapalat" w:hAnsi="GHEA Grapalat"/>
          <w:b/>
          <w:i w:val="0"/>
          <w:sz w:val="24"/>
          <w:szCs w:val="24"/>
        </w:rPr>
        <w:t xml:space="preserve"> </w:t>
      </w:r>
      <w:r w:rsidRPr="00794338">
        <w:rPr>
          <w:rFonts w:ascii="GHEA Grapalat" w:hAnsi="GHEA Grapalat"/>
          <w:b/>
          <w:i w:val="0"/>
          <w:sz w:val="24"/>
          <w:szCs w:val="24"/>
        </w:rPr>
        <w:t>август</w:t>
      </w:r>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14:paraId="2B7EC0E8" w14:textId="77777777" w:rsidR="00794338" w:rsidRPr="001B32D9" w:rsidRDefault="00794338" w:rsidP="00794338">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8BB52CF" w14:textId="77777777" w:rsidR="00794338" w:rsidRDefault="00794338" w:rsidP="00794338">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b/>
          <w:i w:val="0"/>
          <w:sz w:val="24"/>
          <w:szCs w:val="24"/>
        </w:rPr>
        <w:t>Зина Товмасян</w:t>
      </w:r>
      <w:r>
        <w:rPr>
          <w:rFonts w:ascii="GHEA Grapalat" w:hAnsi="GHEA Grapalat"/>
          <w:i w:val="0"/>
          <w:sz w:val="24"/>
          <w:szCs w:val="24"/>
        </w:rPr>
        <w:t>.</w:t>
      </w:r>
    </w:p>
    <w:p w14:paraId="05649077" w14:textId="77777777" w:rsidR="00794338" w:rsidRDefault="00794338" w:rsidP="00794338">
      <w:pPr>
        <w:pStyle w:val="a3"/>
        <w:spacing w:line="240" w:lineRule="auto"/>
        <w:ind w:firstLine="0"/>
        <w:rPr>
          <w:rFonts w:ascii="GHEA Grapalat" w:hAnsi="GHEA Grapalat"/>
          <w:i w:val="0"/>
          <w:sz w:val="24"/>
          <w:szCs w:val="24"/>
        </w:rPr>
      </w:pPr>
    </w:p>
    <w:p w14:paraId="7E06E0B8" w14:textId="77777777" w:rsidR="00794338" w:rsidRPr="001E2121" w:rsidRDefault="00794338" w:rsidP="00794338">
      <w:pPr>
        <w:pStyle w:val="a3"/>
        <w:spacing w:line="240" w:lineRule="auto"/>
        <w:ind w:firstLine="0"/>
        <w:rPr>
          <w:rFonts w:ascii="GHEA Grapalat" w:hAnsi="GHEA Grapalat"/>
          <w:i w:val="0"/>
          <w:sz w:val="24"/>
          <w:szCs w:val="24"/>
          <w:u w:val="single"/>
          <w:lang w:val="hy-AM"/>
        </w:rPr>
      </w:pPr>
      <w:r>
        <w:rPr>
          <w:rFonts w:ascii="GHEA Grapalat" w:hAnsi="GHEA Grapalat"/>
          <w:i w:val="0"/>
          <w:sz w:val="24"/>
          <w:szCs w:val="24"/>
        </w:rPr>
        <w:t xml:space="preserve">Телефон: </w:t>
      </w:r>
      <w:r>
        <w:rPr>
          <w:rFonts w:ascii="GHEA Grapalat" w:hAnsi="GHEA Grapalat"/>
          <w:b/>
          <w:i w:val="0"/>
          <w:sz w:val="24"/>
          <w:szCs w:val="24"/>
        </w:rPr>
        <w:t>012-80-80-83 (6014)</w:t>
      </w:r>
      <w:r>
        <w:rPr>
          <w:rFonts w:ascii="GHEA Grapalat" w:hAnsi="GHEA Grapalat"/>
          <w:b/>
          <w:i w:val="0"/>
          <w:sz w:val="24"/>
          <w:szCs w:val="24"/>
          <w:lang w:val="hy-AM"/>
        </w:rPr>
        <w:t xml:space="preserve">  091 886-843</w:t>
      </w:r>
    </w:p>
    <w:p w14:paraId="68E7FB96" w14:textId="77777777" w:rsidR="00794338" w:rsidRDefault="00794338" w:rsidP="0079433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14:paraId="26AB965D" w14:textId="77777777" w:rsidR="00794338" w:rsidRPr="004C7808" w:rsidRDefault="00794338" w:rsidP="0079433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14:paraId="1FB444B4" w14:textId="77777777" w:rsidR="00794338" w:rsidRDefault="00794338" w:rsidP="00794338">
      <w:pPr>
        <w:rPr>
          <w:rFonts w:ascii="GHEA Grapalat" w:hAnsi="GHEA Grapalat"/>
          <w:i/>
        </w:rPr>
      </w:pPr>
    </w:p>
    <w:p w14:paraId="61BC7BD7" w14:textId="77777777" w:rsidR="00794338" w:rsidRPr="005B26C2" w:rsidRDefault="00794338" w:rsidP="00794338">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14:paraId="16E7C7C4" w14:textId="3A5A83C7" w:rsidR="00794338" w:rsidRPr="00BB6E4B" w:rsidRDefault="00794338" w:rsidP="00794338">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Pr>
          <w:rFonts w:ascii="GHEA Grapalat" w:hAnsi="GHEA Grapalat"/>
          <w:sz w:val="22"/>
          <w:szCs w:val="22"/>
        </w:rPr>
        <w:t>ԳՀԾՁԲ-ՀՎԿԱԿ-2025-5</w:t>
      </w:r>
      <w:r w:rsidR="000833A9">
        <w:rPr>
          <w:rFonts w:ascii="GHEA Grapalat" w:hAnsi="GHEA Grapalat"/>
          <w:sz w:val="22"/>
          <w:szCs w:val="22"/>
          <w:lang w:val="hy-AM"/>
        </w:rPr>
        <w:t>2</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Pr="001E2121">
        <w:rPr>
          <w:rFonts w:ascii="GHEA Grapalat" w:hAnsi="GHEA Grapalat"/>
          <w:sz w:val="22"/>
          <w:szCs w:val="22"/>
        </w:rPr>
        <w:t>0</w:t>
      </w:r>
      <w:r>
        <w:rPr>
          <w:rFonts w:ascii="GHEA Grapalat" w:hAnsi="GHEA Grapalat"/>
          <w:sz w:val="22"/>
          <w:szCs w:val="22"/>
          <w:lang w:val="hy-AM"/>
        </w:rPr>
        <w:t>1</w:t>
      </w:r>
      <w:r>
        <w:rPr>
          <w:rFonts w:ascii="GHEA Grapalat" w:hAnsi="GHEA Grapalat"/>
          <w:sz w:val="22"/>
          <w:szCs w:val="22"/>
        </w:rPr>
        <w:t xml:space="preserve"> </w:t>
      </w:r>
      <w:r w:rsidRPr="00794338">
        <w:rPr>
          <w:rFonts w:ascii="GHEA Grapalat" w:hAnsi="GHEA Grapalat"/>
          <w:sz w:val="22"/>
          <w:szCs w:val="22"/>
        </w:rPr>
        <w:t>август</w:t>
      </w:r>
      <w:r>
        <w:rPr>
          <w:rFonts w:ascii="GHEA Grapalat" w:hAnsi="GHEA Grapalat"/>
          <w:sz w:val="22"/>
          <w:szCs w:val="22"/>
        </w:rPr>
        <w:t xml:space="preserve"> </w:t>
      </w:r>
      <w:r>
        <w:rPr>
          <w:rFonts w:ascii="GHEA Grapalat" w:hAnsi="GHEA Grapalat"/>
          <w:sz w:val="22"/>
          <w:szCs w:val="22"/>
        </w:rPr>
        <w:t>2025</w:t>
      </w:r>
      <w:r w:rsidRPr="00BB6E4B">
        <w:rPr>
          <w:rFonts w:ascii="GHEA Grapalat" w:hAnsi="GHEA Grapalat"/>
          <w:sz w:val="22"/>
          <w:szCs w:val="22"/>
        </w:rPr>
        <w:t xml:space="preserve"> г</w:t>
      </w:r>
      <w:r w:rsidRPr="00BB6E4B">
        <w:rPr>
          <w:rFonts w:ascii="GHEA Grapalat" w:hAnsi="GHEA Grapalat"/>
          <w:sz w:val="22"/>
          <w:szCs w:val="22"/>
          <w:lang w:val="hy-AM"/>
        </w:rPr>
        <w:t>.</w:t>
      </w:r>
    </w:p>
    <w:p w14:paraId="54E769D1" w14:textId="77777777" w:rsidR="00794338" w:rsidRPr="0041256C" w:rsidRDefault="00794338" w:rsidP="00794338">
      <w:pPr>
        <w:pStyle w:val="aa"/>
        <w:widowControl w:val="0"/>
        <w:spacing w:after="160"/>
        <w:ind w:right="-7" w:firstLine="567"/>
        <w:jc w:val="center"/>
        <w:rPr>
          <w:rFonts w:ascii="GHEA Grapalat" w:hAnsi="GHEA Grapalat"/>
          <w:lang w:val="hy-AM"/>
        </w:rPr>
      </w:pPr>
    </w:p>
    <w:p w14:paraId="4CD358EE" w14:textId="77777777" w:rsidR="00794338" w:rsidRPr="003A1EBB" w:rsidRDefault="00794338" w:rsidP="00794338">
      <w:pPr>
        <w:pStyle w:val="aa"/>
        <w:widowControl w:val="0"/>
        <w:spacing w:after="160"/>
        <w:ind w:right="-7" w:firstLine="567"/>
        <w:jc w:val="center"/>
        <w:rPr>
          <w:rFonts w:ascii="GHEA Grapalat" w:hAnsi="GHEA Grapalat"/>
        </w:rPr>
      </w:pPr>
    </w:p>
    <w:p w14:paraId="16711588" w14:textId="77777777" w:rsidR="00794338" w:rsidRDefault="00794338" w:rsidP="00794338">
      <w:pPr>
        <w:pStyle w:val="aa"/>
        <w:widowControl w:val="0"/>
        <w:spacing w:after="160"/>
        <w:ind w:right="-7" w:firstLine="567"/>
        <w:jc w:val="center"/>
        <w:rPr>
          <w:rFonts w:ascii="GHEA Grapalat" w:hAnsi="GHEA Grapalat"/>
          <w:i/>
        </w:rPr>
      </w:pPr>
    </w:p>
    <w:p w14:paraId="0B53CDF0" w14:textId="77777777" w:rsidR="00794338" w:rsidRDefault="00794338" w:rsidP="00794338">
      <w:pPr>
        <w:pStyle w:val="aa"/>
        <w:widowControl w:val="0"/>
        <w:spacing w:after="160"/>
        <w:ind w:right="-7" w:firstLine="567"/>
        <w:jc w:val="center"/>
        <w:rPr>
          <w:rFonts w:ascii="GHEA Grapalat" w:hAnsi="GHEA Grapalat"/>
          <w:i/>
        </w:rPr>
      </w:pPr>
    </w:p>
    <w:p w14:paraId="29102743" w14:textId="77777777" w:rsidR="00794338" w:rsidRDefault="00794338" w:rsidP="00794338">
      <w:pPr>
        <w:pStyle w:val="aa"/>
        <w:widowControl w:val="0"/>
        <w:spacing w:after="160"/>
        <w:ind w:right="-7" w:firstLine="567"/>
        <w:jc w:val="center"/>
        <w:rPr>
          <w:rFonts w:ascii="GHEA Grapalat" w:hAnsi="GHEA Grapalat"/>
          <w:i/>
        </w:rPr>
      </w:pPr>
    </w:p>
    <w:p w14:paraId="6BBEFC38" w14:textId="77777777" w:rsidR="00794338" w:rsidRPr="00E063D7" w:rsidRDefault="00794338" w:rsidP="0079433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14:paraId="18DEEA1B" w14:textId="77777777" w:rsidR="00794338" w:rsidRPr="00E063D7" w:rsidRDefault="00794338" w:rsidP="00794338">
      <w:pPr>
        <w:pStyle w:val="aa"/>
        <w:widowControl w:val="0"/>
        <w:spacing w:after="160"/>
        <w:ind w:right="-7" w:firstLine="567"/>
        <w:jc w:val="center"/>
        <w:rPr>
          <w:rFonts w:ascii="GHEA Grapalat" w:hAnsi="GHEA Grapalat"/>
          <w:sz w:val="22"/>
          <w:szCs w:val="22"/>
        </w:rPr>
      </w:pPr>
    </w:p>
    <w:p w14:paraId="3AC7C7BB" w14:textId="77777777" w:rsidR="00794338" w:rsidRPr="00E063D7" w:rsidRDefault="00794338" w:rsidP="00794338">
      <w:pPr>
        <w:pStyle w:val="aa"/>
        <w:widowControl w:val="0"/>
        <w:spacing w:after="160"/>
        <w:ind w:right="-7" w:firstLine="567"/>
        <w:jc w:val="center"/>
        <w:rPr>
          <w:rFonts w:ascii="GHEA Grapalat" w:hAnsi="GHEA Grapalat"/>
          <w:sz w:val="22"/>
          <w:szCs w:val="22"/>
        </w:rPr>
      </w:pPr>
    </w:p>
    <w:p w14:paraId="1D461412" w14:textId="77777777" w:rsidR="00794338" w:rsidRPr="00E063D7" w:rsidRDefault="00794338" w:rsidP="00794338">
      <w:pPr>
        <w:pStyle w:val="aa"/>
        <w:widowControl w:val="0"/>
        <w:spacing w:after="160"/>
        <w:ind w:right="-7" w:firstLine="567"/>
        <w:jc w:val="center"/>
        <w:rPr>
          <w:rFonts w:ascii="GHEA Grapalat" w:hAnsi="GHEA Grapalat"/>
          <w:sz w:val="22"/>
          <w:szCs w:val="22"/>
        </w:rPr>
      </w:pPr>
    </w:p>
    <w:p w14:paraId="247CC6CA" w14:textId="77777777" w:rsidR="00794338" w:rsidRPr="00E063D7" w:rsidRDefault="00794338" w:rsidP="0079433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14:paraId="61E2FB76" w14:textId="77777777" w:rsidR="00794338" w:rsidRPr="00E063D7" w:rsidRDefault="00794338" w:rsidP="00794338">
      <w:pPr>
        <w:pStyle w:val="aa"/>
        <w:widowControl w:val="0"/>
        <w:spacing w:after="160"/>
        <w:ind w:right="-7" w:firstLine="567"/>
        <w:jc w:val="center"/>
        <w:rPr>
          <w:rFonts w:ascii="GHEA Grapalat" w:hAnsi="GHEA Grapalat" w:cs="Sylfaen"/>
          <w:sz w:val="22"/>
          <w:szCs w:val="22"/>
        </w:rPr>
      </w:pPr>
    </w:p>
    <w:p w14:paraId="5BD5D407" w14:textId="77777777" w:rsidR="00794338" w:rsidRPr="00E063D7" w:rsidRDefault="00794338" w:rsidP="00794338">
      <w:pPr>
        <w:pStyle w:val="aa"/>
        <w:widowControl w:val="0"/>
        <w:spacing w:after="160"/>
        <w:ind w:right="-7" w:firstLine="567"/>
        <w:jc w:val="center"/>
        <w:rPr>
          <w:rFonts w:ascii="GHEA Grapalat" w:hAnsi="GHEA Grapalat" w:cs="Sylfaen"/>
          <w:sz w:val="22"/>
          <w:szCs w:val="22"/>
        </w:rPr>
      </w:pPr>
    </w:p>
    <w:p w14:paraId="3533FB8B" w14:textId="38AB85AD" w:rsidR="00794338" w:rsidRPr="001A6617" w:rsidRDefault="00794338" w:rsidP="0079433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Pr="00794338">
        <w:rPr>
          <w:rFonts w:ascii="GHEA Grapalat" w:hAnsi="GHEA Grapalat"/>
          <w:b/>
        </w:rPr>
        <w:t xml:space="preserve">ТЕХНИЧЕСКОЕ ОБСЛУЖИВАНИЕ ДИЗЕЛЬНЫХ ГЕНЕРАТОРОВ </w:t>
      </w:r>
      <w:r w:rsidRPr="00A37E73">
        <w:rPr>
          <w:rFonts w:ascii="GHEA Grapalat" w:hAnsi="GHEA Grapalat"/>
          <w:b/>
        </w:rPr>
        <w:t>ДЛЯ СВОИХ НУЖД</w:t>
      </w:r>
    </w:p>
    <w:p w14:paraId="2645C5A9" w14:textId="77777777" w:rsidR="00794338" w:rsidRPr="001A6617" w:rsidRDefault="00794338" w:rsidP="00794338">
      <w:pPr>
        <w:pStyle w:val="aa"/>
        <w:widowControl w:val="0"/>
        <w:spacing w:after="160"/>
        <w:ind w:right="-7"/>
        <w:contextualSpacing/>
        <w:jc w:val="center"/>
        <w:rPr>
          <w:rFonts w:ascii="GHEA Grapalat" w:hAnsi="GHEA Grapalat"/>
          <w:b/>
          <w:i/>
          <w:color w:val="0D0D0D" w:themeColor="text1" w:themeTint="F2"/>
        </w:rPr>
      </w:pPr>
    </w:p>
    <w:p w14:paraId="5DBCA6C8" w14:textId="77777777" w:rsidR="00794338" w:rsidRPr="009044F1" w:rsidRDefault="00794338" w:rsidP="00794338">
      <w:pPr>
        <w:pStyle w:val="aa"/>
        <w:widowControl w:val="0"/>
        <w:spacing w:after="160"/>
        <w:ind w:right="-7" w:firstLine="567"/>
        <w:jc w:val="center"/>
        <w:rPr>
          <w:rFonts w:ascii="GHEA Grapalat" w:hAnsi="GHEA Grapalat"/>
        </w:rPr>
      </w:pPr>
    </w:p>
    <w:p w14:paraId="29571DF3" w14:textId="77777777" w:rsidR="00794338" w:rsidRPr="009044F1" w:rsidRDefault="00794338" w:rsidP="00794338">
      <w:pPr>
        <w:pStyle w:val="aa"/>
        <w:widowControl w:val="0"/>
        <w:spacing w:after="160"/>
        <w:ind w:right="-7" w:firstLine="567"/>
        <w:jc w:val="center"/>
        <w:rPr>
          <w:rFonts w:ascii="GHEA Grapalat" w:hAnsi="GHEA Grapalat"/>
        </w:rPr>
      </w:pPr>
    </w:p>
    <w:p w14:paraId="0E24BE36" w14:textId="48C8A519" w:rsidR="00794338" w:rsidRPr="00794338" w:rsidRDefault="00794338" w:rsidP="00794338">
      <w:pPr>
        <w:jc w:val="center"/>
        <w:rPr>
          <w:rFonts w:ascii="GHEA Grapalat" w:hAnsi="GHEA Grapalat"/>
          <w:b/>
          <w:bCs/>
          <w:color w:val="FF0000"/>
        </w:rPr>
      </w:pPr>
      <w:r w:rsidRPr="00794338">
        <w:rPr>
          <w:rFonts w:ascii="GHEA Grapalat" w:hAnsi="GHEA Grapalat"/>
          <w:b/>
          <w:bCs/>
          <w:color w:val="FF0000"/>
        </w:rPr>
        <w:t>Процедура закупки осуществляется на основании части 6 статьи 15 Закона РА «О закупках».</w:t>
      </w:r>
    </w:p>
    <w:p w14:paraId="32A1C34F" w14:textId="77777777" w:rsidR="00794338" w:rsidRDefault="00794338" w:rsidP="00794338">
      <w:pPr>
        <w:rPr>
          <w:rFonts w:ascii="GHEA Grapalat" w:hAnsi="GHEA Grapalat"/>
        </w:rPr>
      </w:pPr>
    </w:p>
    <w:p w14:paraId="02CE6F31" w14:textId="77777777" w:rsidR="00794338" w:rsidRDefault="00794338" w:rsidP="00794338">
      <w:pPr>
        <w:rPr>
          <w:rFonts w:ascii="GHEA Grapalat" w:hAnsi="GHEA Grapalat"/>
        </w:rPr>
      </w:pPr>
    </w:p>
    <w:p w14:paraId="448C54D6" w14:textId="77777777" w:rsidR="00794338" w:rsidRDefault="00794338" w:rsidP="00794338">
      <w:pPr>
        <w:rPr>
          <w:rFonts w:ascii="GHEA Grapalat" w:hAnsi="GHEA Grapalat"/>
        </w:rPr>
      </w:pPr>
    </w:p>
    <w:p w14:paraId="569F6BC3" w14:textId="77777777" w:rsidR="00794338" w:rsidRDefault="00794338" w:rsidP="00794338">
      <w:pPr>
        <w:rPr>
          <w:rFonts w:ascii="GHEA Grapalat" w:hAnsi="GHEA Grapalat"/>
        </w:rPr>
      </w:pPr>
    </w:p>
    <w:p w14:paraId="3CF5F666" w14:textId="77777777" w:rsidR="00794338" w:rsidRDefault="00794338" w:rsidP="00794338">
      <w:pPr>
        <w:rPr>
          <w:rFonts w:ascii="GHEA Grapalat" w:hAnsi="GHEA Grapalat"/>
        </w:rPr>
      </w:pPr>
    </w:p>
    <w:p w14:paraId="42FA89BC" w14:textId="77777777" w:rsidR="00794338" w:rsidRDefault="00794338" w:rsidP="00794338">
      <w:pPr>
        <w:rPr>
          <w:rFonts w:ascii="GHEA Grapalat" w:hAnsi="GHEA Grapalat"/>
        </w:rPr>
      </w:pPr>
    </w:p>
    <w:p w14:paraId="2082D39B" w14:textId="77777777" w:rsidR="00794338" w:rsidRDefault="00794338" w:rsidP="00794338">
      <w:pPr>
        <w:rPr>
          <w:rFonts w:ascii="GHEA Grapalat" w:hAnsi="GHEA Grapalat"/>
          <w:i/>
        </w:rPr>
      </w:pPr>
    </w:p>
    <w:p w14:paraId="55FCA0C6" w14:textId="77777777" w:rsidR="00794338" w:rsidRDefault="00794338" w:rsidP="00794338">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57B0A000" w14:textId="77777777" w:rsidR="00794338" w:rsidRPr="0041256C" w:rsidRDefault="00794338" w:rsidP="00794338">
      <w:pPr>
        <w:rPr>
          <w:rFonts w:ascii="GHEA Grapalat" w:hAnsi="GHEA Grapalat" w:cs="Sylfaen"/>
          <w:b/>
          <w:i/>
          <w:color w:val="FF0000"/>
        </w:rPr>
      </w:pPr>
    </w:p>
    <w:p w14:paraId="2DF6F233" w14:textId="77777777" w:rsidR="00794338" w:rsidRPr="00CF3958" w:rsidRDefault="00794338" w:rsidP="00794338">
      <w:pPr>
        <w:widowControl w:val="0"/>
        <w:ind w:firstLine="567"/>
        <w:contextualSpacing/>
        <w:jc w:val="center"/>
        <w:rPr>
          <w:rFonts w:ascii="GHEA Grapalat" w:hAnsi="GHEA Grapalat"/>
          <w:b/>
          <w:sz w:val="20"/>
          <w:szCs w:val="20"/>
        </w:rPr>
      </w:pPr>
      <w:r w:rsidRPr="009044F1">
        <w:rPr>
          <w:rFonts w:ascii="GHEA Grapalat" w:hAnsi="GHEA Grapalat"/>
        </w:rPr>
        <w:br w:type="page"/>
      </w:r>
      <w:r w:rsidRPr="00CF3958">
        <w:rPr>
          <w:rFonts w:ascii="GHEA Grapalat" w:hAnsi="GHEA Grapalat"/>
          <w:b/>
          <w:sz w:val="20"/>
          <w:szCs w:val="20"/>
        </w:rPr>
        <w:lastRenderedPageBreak/>
        <w:t>СОДЕРЖАНИЕ</w:t>
      </w:r>
    </w:p>
    <w:p w14:paraId="75B64BF7" w14:textId="77777777" w:rsidR="00794338" w:rsidRPr="001A6617" w:rsidRDefault="00794338" w:rsidP="00794338">
      <w:pPr>
        <w:pStyle w:val="aa"/>
        <w:widowControl w:val="0"/>
        <w:spacing w:after="160"/>
        <w:ind w:right="-7"/>
        <w:contextualSpacing/>
        <w:jc w:val="center"/>
        <w:rPr>
          <w:rFonts w:ascii="GHEA Grapalat" w:hAnsi="GHEA Grapalat"/>
          <w:b/>
          <w:i/>
          <w:color w:val="0D0D0D" w:themeColor="text1" w:themeTint="F2"/>
        </w:rPr>
      </w:pPr>
      <w:r w:rsidRPr="00CF3958">
        <w:rPr>
          <w:rFonts w:ascii="GHEA Grapalat" w:hAnsi="GHEA Grapalat"/>
          <w:b/>
          <w:sz w:val="20"/>
          <w:szCs w:val="20"/>
        </w:rPr>
        <w:t xml:space="preserve">ПРИГЛАШЕНИЯ НА ЗАПРОС </w:t>
      </w:r>
      <w:r w:rsidRPr="009E4774">
        <w:rPr>
          <w:rFonts w:ascii="GHEA Grapalat" w:hAnsi="GHEA Grapalat"/>
          <w:b/>
          <w:sz w:val="20"/>
          <w:szCs w:val="20"/>
        </w:rPr>
        <w:t xml:space="preserve">КОТИРОВОК, ОБЪЯВЛЕННЫЙ С ЦЕЛЬЮ ПРИОБРЕТЕНИЯ УСЛУГ </w:t>
      </w:r>
      <w:r w:rsidRPr="00A37E73">
        <w:rPr>
          <w:rFonts w:ascii="GHEA Grapalat" w:hAnsi="GHEA Grapalat"/>
          <w:b/>
        </w:rPr>
        <w:t xml:space="preserve">ОБСЛУЖИВАНИЮ </w:t>
      </w:r>
      <w:r>
        <w:rPr>
          <w:rFonts w:ascii="GHEA Grapalat" w:hAnsi="GHEA Grapalat"/>
          <w:b/>
        </w:rPr>
        <w:t xml:space="preserve">ВЕНТИЛЯЦИОННОЙ </w:t>
      </w:r>
      <w:r w:rsidRPr="00A37E73">
        <w:rPr>
          <w:rFonts w:ascii="GHEA Grapalat" w:hAnsi="GHEA Grapalat"/>
          <w:b/>
        </w:rPr>
        <w:t>СИСТЕМЫ</w:t>
      </w:r>
      <w:r>
        <w:rPr>
          <w:rFonts w:ascii="GHEA Grapalat" w:hAnsi="GHEA Grapalat"/>
          <w:b/>
        </w:rPr>
        <w:t xml:space="preserve"> </w:t>
      </w:r>
      <w:r w:rsidRPr="00A37E73">
        <w:rPr>
          <w:rFonts w:ascii="GHEA Grapalat" w:hAnsi="GHEA Grapalat"/>
          <w:b/>
        </w:rPr>
        <w:t>ДЛЯ СВОИХ НУЖД</w:t>
      </w:r>
    </w:p>
    <w:p w14:paraId="6D8D40D5" w14:textId="77777777" w:rsidR="00794338" w:rsidRDefault="00794338" w:rsidP="00794338">
      <w:pPr>
        <w:pStyle w:val="aa"/>
        <w:widowControl w:val="0"/>
        <w:spacing w:after="0"/>
        <w:ind w:right="-7"/>
        <w:contextualSpacing/>
        <w:jc w:val="center"/>
        <w:rPr>
          <w:rFonts w:ascii="GHEA Grapalat" w:hAnsi="GHEA Grapalat"/>
          <w:b/>
        </w:rPr>
      </w:pPr>
    </w:p>
    <w:p w14:paraId="5EFD2031" w14:textId="77777777" w:rsidR="00794338" w:rsidRPr="008842CE" w:rsidRDefault="00794338" w:rsidP="00794338">
      <w:pPr>
        <w:widowControl w:val="0"/>
        <w:spacing w:after="160"/>
        <w:jc w:val="center"/>
        <w:rPr>
          <w:rFonts w:ascii="GHEA Grapalat" w:hAnsi="GHEA Grapalat"/>
          <w:b/>
        </w:rPr>
      </w:pPr>
      <w:r w:rsidRPr="009044F1">
        <w:rPr>
          <w:rFonts w:ascii="GHEA Grapalat" w:hAnsi="GHEA Grapalat"/>
          <w:b/>
        </w:rPr>
        <w:t>ЧАСТЬ I.</w:t>
      </w:r>
    </w:p>
    <w:p w14:paraId="2FC8D889" w14:textId="77777777" w:rsidR="00794338" w:rsidRPr="009044F1"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727C65A" w14:textId="77777777" w:rsidR="00794338" w:rsidRPr="009044F1"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5BF14894" w14:textId="77777777" w:rsidR="00794338" w:rsidRPr="00543BAE"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527A4675" w14:textId="77777777" w:rsidR="00794338" w:rsidRPr="009044F1" w:rsidRDefault="00794338" w:rsidP="00794338">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37EDD789" w14:textId="77777777" w:rsidR="00794338" w:rsidRPr="009044F1" w:rsidRDefault="00794338" w:rsidP="00794338">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3A72853A" w14:textId="77777777" w:rsidR="00794338"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14:paraId="566DCF78" w14:textId="77777777" w:rsidR="00794338" w:rsidRPr="009044F1" w:rsidRDefault="00794338" w:rsidP="00794338">
      <w:pPr>
        <w:widowControl w:val="0"/>
        <w:tabs>
          <w:tab w:val="left" w:pos="1134"/>
        </w:tabs>
        <w:ind w:left="1134" w:hanging="567"/>
        <w:contextualSpacing/>
        <w:jc w:val="both"/>
        <w:rPr>
          <w:rFonts w:ascii="GHEA Grapalat" w:hAnsi="GHEA Grapalat"/>
        </w:rPr>
      </w:pPr>
      <w:r>
        <w:rPr>
          <w:rFonts w:ascii="GHEA Grapalat" w:hAnsi="GHEA Grapalat"/>
        </w:rPr>
        <w:t>7.</w:t>
      </w:r>
    </w:p>
    <w:p w14:paraId="4DBD20C9" w14:textId="77777777" w:rsidR="00794338" w:rsidRPr="008842CE" w:rsidRDefault="00794338" w:rsidP="00794338">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6B9F91F6" w14:textId="77777777" w:rsidR="00794338" w:rsidRPr="003A1EBB"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63AF8D7D" w14:textId="77777777" w:rsidR="00794338" w:rsidRPr="009044F1"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60D3EFD1" w14:textId="77777777" w:rsidR="00794338" w:rsidRPr="003A1EBB"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3DA404FC" w14:textId="77777777" w:rsidR="00794338" w:rsidRPr="00543BAE"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58600C24" w14:textId="77777777" w:rsidR="00794338" w:rsidRDefault="00794338" w:rsidP="00794338">
      <w:pPr>
        <w:widowControl w:val="0"/>
        <w:spacing w:after="160"/>
        <w:jc w:val="center"/>
        <w:rPr>
          <w:rFonts w:ascii="GHEA Grapalat" w:hAnsi="GHEA Grapalat"/>
          <w:b/>
        </w:rPr>
      </w:pPr>
    </w:p>
    <w:p w14:paraId="77BE9DB0" w14:textId="77777777" w:rsidR="00794338" w:rsidRPr="00374F4A" w:rsidRDefault="00794338" w:rsidP="00794338">
      <w:pPr>
        <w:widowControl w:val="0"/>
        <w:contextualSpacing/>
        <w:jc w:val="center"/>
        <w:rPr>
          <w:rFonts w:ascii="GHEA Grapalat" w:hAnsi="GHEA Grapalat"/>
          <w:b/>
        </w:rPr>
      </w:pPr>
      <w:r>
        <w:rPr>
          <w:rFonts w:ascii="GHEA Grapalat" w:hAnsi="GHEA Grapalat"/>
          <w:b/>
        </w:rPr>
        <w:t xml:space="preserve">ЧАСТЬ II. </w:t>
      </w:r>
    </w:p>
    <w:p w14:paraId="66B45641" w14:textId="77777777" w:rsidR="00794338" w:rsidRDefault="00794338" w:rsidP="00794338">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2F5DFC6B" w14:textId="77777777" w:rsidR="00794338" w:rsidRPr="003A1EBB" w:rsidRDefault="00794338" w:rsidP="00794338">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43A95190" w14:textId="77777777" w:rsidR="00794338" w:rsidRPr="003A1EBB" w:rsidRDefault="00794338" w:rsidP="00794338">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51AAE019" w14:textId="77777777" w:rsidR="00794338" w:rsidRPr="00625529" w:rsidRDefault="00794338" w:rsidP="00794338">
      <w:pPr>
        <w:widowControl w:val="0"/>
        <w:tabs>
          <w:tab w:val="left" w:pos="1134"/>
        </w:tabs>
        <w:ind w:left="1134" w:hanging="567"/>
        <w:contextualSpacing/>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2363F04E" w14:textId="2DF6B724" w:rsidR="00794338" w:rsidRPr="006D2DF7" w:rsidRDefault="00794338" w:rsidP="000047E7">
      <w:pPr>
        <w:contextualSpacing/>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Pr="00AD798D">
        <w:rPr>
          <w:rFonts w:ascii="GHEA Grapalat" w:hAnsi="GHEA Grapalat"/>
          <w:b/>
          <w:sz w:val="22"/>
          <w:szCs w:val="22"/>
        </w:rPr>
        <w:t>«</w:t>
      </w:r>
      <w:r>
        <w:rPr>
          <w:rFonts w:ascii="GHEA Grapalat" w:hAnsi="GHEA Grapalat"/>
          <w:b/>
          <w:sz w:val="22"/>
          <w:szCs w:val="22"/>
        </w:rPr>
        <w:t>ԳՀԾՁԲ-ՀՎԿԱԿ-2025-5</w:t>
      </w:r>
      <w:r w:rsidR="000833A9">
        <w:rPr>
          <w:rFonts w:ascii="GHEA Grapalat" w:hAnsi="GHEA Grapalat"/>
          <w:b/>
          <w:sz w:val="22"/>
          <w:szCs w:val="22"/>
          <w:lang w:val="hy-AM"/>
        </w:rPr>
        <w:t>2</w:t>
      </w:r>
      <w:r w:rsidRPr="00AD798D">
        <w:rPr>
          <w:rFonts w:ascii="GHEA Grapalat" w:hAnsi="GHEA Grapalat"/>
          <w:b/>
          <w:sz w:val="22"/>
          <w:szCs w:val="22"/>
        </w:rPr>
        <w:t>»</w:t>
      </w:r>
      <w:r w:rsidRPr="00AD798D">
        <w:rPr>
          <w:rFonts w:ascii="GHEA Grapalat" w:hAnsi="GHEA Grapalat"/>
          <w:b/>
          <w:spacing w:val="-6"/>
        </w:rPr>
        <w:t xml:space="preserve"> </w:t>
      </w:r>
      <w:r w:rsidRPr="006D2DF7">
        <w:rPr>
          <w:rFonts w:ascii="GHEA Grapalat" w:hAnsi="GHEA Grapalat"/>
          <w:spacing w:val="-6"/>
        </w:rPr>
        <w:t>(далее — процедура).</w:t>
      </w:r>
    </w:p>
    <w:p w14:paraId="4C06B647" w14:textId="77777777" w:rsidR="00794338" w:rsidRPr="000B2CFA" w:rsidRDefault="00794338" w:rsidP="000047E7">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88BA8BF" w14:textId="77777777" w:rsidR="00794338" w:rsidRPr="009044F1" w:rsidRDefault="00794338" w:rsidP="000047E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0D570E4" w14:textId="77777777" w:rsidR="00794338" w:rsidRPr="009044F1" w:rsidRDefault="00794338" w:rsidP="000047E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58BBEF" w14:textId="77777777" w:rsidR="00794338" w:rsidRPr="009044F1" w:rsidRDefault="00794338" w:rsidP="000047E7">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Pr>
          <w:rFonts w:ascii="GHEA Grapalat" w:hAnsi="GHEA Grapalat"/>
          <w:b/>
          <w:sz w:val="24"/>
          <w:szCs w:val="24"/>
        </w:rPr>
        <w:t>procurement@ncdc.am</w:t>
      </w:r>
    </w:p>
    <w:p w14:paraId="222EA940" w14:textId="77777777" w:rsidR="00794338" w:rsidRDefault="00794338" w:rsidP="00794338">
      <w:pPr>
        <w:widowControl w:val="0"/>
        <w:spacing w:after="160"/>
        <w:jc w:val="center"/>
        <w:rPr>
          <w:rFonts w:ascii="GHEA Grapalat" w:hAnsi="GHEA Grapalat"/>
        </w:rPr>
      </w:pPr>
    </w:p>
    <w:p w14:paraId="731FC59A" w14:textId="77777777" w:rsidR="00794338" w:rsidRPr="009044F1" w:rsidRDefault="00794338" w:rsidP="00794338">
      <w:pPr>
        <w:widowControl w:val="0"/>
        <w:spacing w:after="160"/>
        <w:jc w:val="center"/>
        <w:rPr>
          <w:rFonts w:ascii="GHEA Grapalat" w:hAnsi="GHEA Grapalat"/>
        </w:rPr>
      </w:pPr>
      <w:r w:rsidRPr="009044F1">
        <w:rPr>
          <w:rFonts w:ascii="GHEA Grapalat" w:hAnsi="GHEA Grapalat"/>
        </w:rPr>
        <w:t>ЧАСТЬ I</w:t>
      </w:r>
    </w:p>
    <w:p w14:paraId="24EC9E7B" w14:textId="77777777" w:rsidR="00794338" w:rsidRPr="009044F1" w:rsidRDefault="00794338" w:rsidP="00794338">
      <w:pPr>
        <w:pStyle w:val="3"/>
        <w:keepNext w:val="0"/>
        <w:widowControl w:val="0"/>
        <w:spacing w:after="160" w:line="240" w:lineRule="auto"/>
        <w:rPr>
          <w:rFonts w:ascii="GHEA Grapalat" w:hAnsi="GHEA Grapalat"/>
          <w:sz w:val="24"/>
          <w:szCs w:val="24"/>
        </w:rPr>
      </w:pPr>
    </w:p>
    <w:p w14:paraId="2488A023" w14:textId="77777777" w:rsidR="00794338" w:rsidRPr="009044F1" w:rsidRDefault="00794338" w:rsidP="00794338">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2874352F" w14:textId="599B938F" w:rsidR="00794338" w:rsidRPr="00777B7F" w:rsidRDefault="00794338" w:rsidP="0079433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Pr="00DB23E1">
        <w:rPr>
          <w:rFonts w:ascii="GHEA Grapalat" w:hAnsi="GHEA Grapalat"/>
          <w:b/>
          <w:i w:val="0"/>
          <w:sz w:val="24"/>
          <w:szCs w:val="24"/>
        </w:rPr>
        <w:t xml:space="preserve">услуг </w:t>
      </w:r>
      <w:r w:rsidRPr="0009308C">
        <w:rPr>
          <w:rFonts w:ascii="GHEA Grapalat" w:hAnsi="GHEA Grapalat"/>
          <w:b/>
          <w:i w:val="0"/>
          <w:sz w:val="24"/>
          <w:szCs w:val="24"/>
        </w:rPr>
        <w:t xml:space="preserve">по </w:t>
      </w:r>
      <w:r w:rsidR="000047E7" w:rsidRPr="000047E7">
        <w:rPr>
          <w:rFonts w:ascii="GHEA Grapalat" w:hAnsi="GHEA Grapalat"/>
          <w:b/>
          <w:i w:val="0"/>
          <w:sz w:val="24"/>
          <w:szCs w:val="24"/>
        </w:rPr>
        <w:t>Техническое обслуживание дизельных генераторов</w:t>
      </w:r>
      <w:r w:rsidRPr="00A133B5">
        <w:rPr>
          <w:rFonts w:ascii="GHEA Grapalat" w:hAnsi="GHEA Grapalat"/>
          <w:b/>
          <w:i w:val="0"/>
          <w:sz w:val="24"/>
          <w:szCs w:val="24"/>
        </w:rPr>
        <w:t xml:space="preserve"> </w:t>
      </w:r>
      <w:r w:rsidRPr="00777B7F">
        <w:rPr>
          <w:rFonts w:ascii="GHEA Grapalat" w:hAnsi="GHEA Grapalat"/>
          <w:i w:val="0"/>
          <w:sz w:val="24"/>
          <w:szCs w:val="24"/>
        </w:rPr>
        <w:t xml:space="preserve">(далее — также услуга) для нужд </w:t>
      </w:r>
      <w:r w:rsidRPr="00777B7F">
        <w:rPr>
          <w:rFonts w:ascii="GHEA Grapalat" w:hAnsi="GHEA Grapalat"/>
          <w:b/>
          <w:i w:val="0"/>
          <w:sz w:val="24"/>
          <w:szCs w:val="24"/>
        </w:rPr>
        <w:t>ГНО «Национального центра по контролю и профилактике заболеваний» МЗ РА</w:t>
      </w:r>
      <w:r>
        <w:rPr>
          <w:rFonts w:ascii="GHEA Grapalat" w:hAnsi="GHEA Grapalat"/>
          <w:i w:val="0"/>
          <w:sz w:val="24"/>
          <w:szCs w:val="24"/>
        </w:rPr>
        <w:t xml:space="preserve">, которые сгруппированы в </w:t>
      </w:r>
      <w:r>
        <w:rPr>
          <w:rFonts w:ascii="GHEA Grapalat" w:hAnsi="GHEA Grapalat"/>
          <w:b/>
          <w:i w:val="0"/>
          <w:sz w:val="24"/>
          <w:szCs w:val="24"/>
        </w:rPr>
        <w:t>1 лот</w:t>
      </w:r>
      <w:r w:rsidRPr="00777B7F">
        <w:rPr>
          <w:rFonts w:ascii="GHEA Grapalat" w:hAnsi="GHEA Grapalat"/>
          <w:i w:val="0"/>
          <w:sz w:val="24"/>
          <w:szCs w:val="24"/>
        </w:rPr>
        <w:t>:</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940"/>
      </w:tblGrid>
      <w:tr w:rsidR="00794338" w:rsidRPr="009044F1" w14:paraId="1D412D40" w14:textId="77777777" w:rsidTr="007E52E8">
        <w:trPr>
          <w:jc w:val="center"/>
        </w:trPr>
        <w:tc>
          <w:tcPr>
            <w:tcW w:w="2634" w:type="dxa"/>
            <w:gridSpan w:val="2"/>
            <w:vAlign w:val="center"/>
          </w:tcPr>
          <w:p w14:paraId="0D291715" w14:textId="77777777" w:rsidR="00794338" w:rsidRPr="009044F1" w:rsidRDefault="00794338" w:rsidP="007E52E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940" w:type="dxa"/>
            <w:vMerge w:val="restart"/>
            <w:vAlign w:val="center"/>
          </w:tcPr>
          <w:p w14:paraId="7C672D48" w14:textId="77777777" w:rsidR="00794338" w:rsidRPr="009044F1" w:rsidRDefault="00794338" w:rsidP="007E52E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94338" w:rsidRPr="009044F1" w14:paraId="5F778DCA" w14:textId="77777777" w:rsidTr="007E52E8">
        <w:trPr>
          <w:jc w:val="center"/>
        </w:trPr>
        <w:tc>
          <w:tcPr>
            <w:tcW w:w="1216" w:type="dxa"/>
            <w:vAlign w:val="center"/>
          </w:tcPr>
          <w:p w14:paraId="6871C118" w14:textId="77777777" w:rsidR="00794338" w:rsidRPr="009044F1" w:rsidRDefault="00794338" w:rsidP="007E52E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6F09B58B" w14:textId="77777777" w:rsidR="00794338" w:rsidRPr="00970424" w:rsidRDefault="00794338" w:rsidP="007E52E8">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940" w:type="dxa"/>
            <w:vMerge/>
            <w:vAlign w:val="center"/>
          </w:tcPr>
          <w:p w14:paraId="6286910D" w14:textId="77777777" w:rsidR="00794338" w:rsidRPr="009044F1" w:rsidRDefault="00794338" w:rsidP="007E52E8">
            <w:pPr>
              <w:pStyle w:val="23"/>
              <w:widowControl w:val="0"/>
              <w:spacing w:after="120" w:line="240" w:lineRule="auto"/>
              <w:ind w:firstLine="0"/>
              <w:rPr>
                <w:rFonts w:ascii="GHEA Grapalat" w:hAnsi="GHEA Grapalat"/>
                <w:sz w:val="24"/>
                <w:szCs w:val="24"/>
                <w:u w:val="single"/>
              </w:rPr>
            </w:pPr>
          </w:p>
        </w:tc>
      </w:tr>
      <w:tr w:rsidR="00794338" w:rsidRPr="00AA73D2" w14:paraId="1A6AA2E4" w14:textId="77777777" w:rsidTr="000047E7">
        <w:trPr>
          <w:trHeight w:val="530"/>
          <w:jc w:val="center"/>
        </w:trPr>
        <w:tc>
          <w:tcPr>
            <w:tcW w:w="1216" w:type="dxa"/>
            <w:vAlign w:val="center"/>
          </w:tcPr>
          <w:p w14:paraId="08877812" w14:textId="77777777" w:rsidR="00794338" w:rsidRPr="00612F1E" w:rsidRDefault="00794338" w:rsidP="007E52E8">
            <w:pPr>
              <w:pStyle w:val="23"/>
              <w:spacing w:line="240" w:lineRule="auto"/>
              <w:ind w:firstLine="0"/>
              <w:jc w:val="center"/>
              <w:rPr>
                <w:rFonts w:ascii="GHEA Grapalat" w:hAnsi="GHEA Grapalat"/>
              </w:rPr>
            </w:pPr>
            <w:r w:rsidRPr="00612F1E">
              <w:rPr>
                <w:rFonts w:ascii="GHEA Grapalat" w:hAnsi="GHEA Grapalat"/>
              </w:rPr>
              <w:t>1</w:t>
            </w:r>
          </w:p>
        </w:tc>
        <w:tc>
          <w:tcPr>
            <w:tcW w:w="1418" w:type="dxa"/>
            <w:vAlign w:val="center"/>
          </w:tcPr>
          <w:p w14:paraId="5015FD6A" w14:textId="643DB59F" w:rsidR="00794338" w:rsidRPr="00612F1E" w:rsidRDefault="000047E7" w:rsidP="007E52E8">
            <w:pPr>
              <w:jc w:val="center"/>
              <w:rPr>
                <w:rFonts w:ascii="GHEA Grapalat" w:hAnsi="GHEA Grapalat"/>
                <w:sz w:val="20"/>
                <w:szCs w:val="20"/>
                <w:lang w:val="en-GB"/>
              </w:rPr>
            </w:pPr>
            <w:r w:rsidRPr="00D34B3D">
              <w:rPr>
                <w:rFonts w:ascii="GHEA Grapalat" w:hAnsi="GHEA Grapalat"/>
                <w:sz w:val="20"/>
                <w:szCs w:val="20"/>
                <w:lang w:val="af-ZA"/>
              </w:rPr>
              <w:t>12 672 000</w:t>
            </w:r>
          </w:p>
        </w:tc>
        <w:tc>
          <w:tcPr>
            <w:tcW w:w="6940" w:type="dxa"/>
            <w:vAlign w:val="center"/>
          </w:tcPr>
          <w:p w14:paraId="76A7B228" w14:textId="12F4B694" w:rsidR="00794338" w:rsidRPr="00612F1E" w:rsidRDefault="000047E7" w:rsidP="007E52E8">
            <w:pPr>
              <w:autoSpaceDE w:val="0"/>
              <w:autoSpaceDN w:val="0"/>
              <w:adjustRightInd w:val="0"/>
              <w:jc w:val="center"/>
              <w:rPr>
                <w:rFonts w:ascii="GHEA Grapalat" w:hAnsi="GHEA Grapalat"/>
                <w:sz w:val="20"/>
                <w:szCs w:val="20"/>
              </w:rPr>
            </w:pPr>
            <w:r>
              <w:rPr>
                <w:rFonts w:cs="Arial"/>
                <w:sz w:val="22"/>
              </w:rPr>
              <w:t>Техническое обслуживание дизельных генераторов</w:t>
            </w:r>
          </w:p>
        </w:tc>
      </w:tr>
    </w:tbl>
    <w:p w14:paraId="07F7D023" w14:textId="77777777" w:rsidR="00794338" w:rsidRPr="009044F1" w:rsidRDefault="00794338" w:rsidP="0079433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62F5B61D" w14:textId="77777777" w:rsidR="00096865" w:rsidRPr="009044F1" w:rsidRDefault="00096865" w:rsidP="00B46D58">
      <w:pPr>
        <w:widowControl w:val="0"/>
        <w:spacing w:after="160"/>
        <w:ind w:firstLine="567"/>
        <w:jc w:val="center"/>
        <w:rPr>
          <w:rFonts w:ascii="GHEA Grapalat" w:hAnsi="GHEA Grapalat" w:cs="Sylfaen"/>
          <w:i/>
        </w:rPr>
      </w:pPr>
    </w:p>
    <w:p w14:paraId="07585147" w14:textId="77777777"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6232C2FE"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6F7EF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0658FE8"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334EA58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6B3000C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14:paraId="2B99E37A"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44918">
        <w:rPr>
          <w:rFonts w:ascii="GHEA Grapalat" w:hAnsi="GHEA Grapalat"/>
        </w:rPr>
        <w:t>;</w:t>
      </w:r>
    </w:p>
    <w:p w14:paraId="49B8806F" w14:textId="77777777" w:rsidR="00544918" w:rsidRDefault="00544918" w:rsidP="0054491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4623F63E" w14:textId="77777777" w:rsidR="00544918" w:rsidRPr="009044F1" w:rsidRDefault="00544918" w:rsidP="00B46D58">
      <w:pPr>
        <w:widowControl w:val="0"/>
        <w:tabs>
          <w:tab w:val="left" w:pos="1134"/>
        </w:tabs>
        <w:spacing w:after="160"/>
        <w:ind w:firstLine="567"/>
        <w:jc w:val="both"/>
        <w:rPr>
          <w:rFonts w:ascii="GHEA Grapalat" w:hAnsi="GHEA Grapalat"/>
        </w:rPr>
      </w:pPr>
    </w:p>
    <w:p w14:paraId="6CAA932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6DBDE7C"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BF3388E"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5CCD5C93"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D656E0F"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473C1C8D"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682024A9"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42B66A0" w14:textId="77777777" w:rsidR="00544918" w:rsidRDefault="00BA3554" w:rsidP="00544918">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44918" w:rsidRPr="000B29DC">
        <w:rPr>
          <w:rFonts w:ascii="GHEA Grapalat" w:hAnsi="GHEA Grapalat"/>
        </w:rPr>
        <w:t xml:space="preserve">Включение участника в </w:t>
      </w:r>
      <w:r w:rsidR="00544918">
        <w:rPr>
          <w:rFonts w:ascii="GHEA Grapalat" w:hAnsi="GHEA Grapalat"/>
        </w:rPr>
        <w:t>списки</w:t>
      </w:r>
      <w:r w:rsidR="00544918" w:rsidRPr="000B29DC">
        <w:rPr>
          <w:rFonts w:ascii="GHEA Grapalat" w:hAnsi="GHEA Grapalat"/>
        </w:rPr>
        <w:t>, предусмотренны</w:t>
      </w:r>
      <w:r w:rsidR="00544918">
        <w:rPr>
          <w:rFonts w:ascii="GHEA Grapalat" w:hAnsi="GHEA Grapalat"/>
        </w:rPr>
        <w:t>е</w:t>
      </w:r>
      <w:r w:rsidR="00544918" w:rsidRPr="000B29DC">
        <w:rPr>
          <w:rFonts w:ascii="GHEA Grapalat" w:hAnsi="GHEA Grapalat"/>
        </w:rPr>
        <w:t xml:space="preserve"> пунктом 6 части 1 статьи 6 Закона</w:t>
      </w:r>
      <w:r w:rsidR="00544918">
        <w:rPr>
          <w:rFonts w:ascii="GHEA Grapalat" w:hAnsi="GHEA Grapalat"/>
        </w:rPr>
        <w:t xml:space="preserve">, а также </w:t>
      </w:r>
      <w:r w:rsidR="00544918" w:rsidRPr="000F78B8">
        <w:rPr>
          <w:rFonts w:ascii="GHEA Grapalat" w:hAnsi="GHEA Grapalat"/>
        </w:rPr>
        <w:t xml:space="preserve">подпунктом 2 пункта 2 </w:t>
      </w:r>
      <w:r w:rsidR="00544918">
        <w:rPr>
          <w:rFonts w:ascii="GHEA Grapalat" w:hAnsi="GHEA Grapalat"/>
        </w:rPr>
        <w:t>постановления Правительства РА N</w:t>
      </w:r>
      <w:r w:rsidR="00544918">
        <w:rPr>
          <w:rFonts w:ascii="GHEA Grapalat" w:hAnsi="GHEA Grapalat"/>
          <w:lang w:val="hy-AM"/>
        </w:rPr>
        <w:t>817-</w:t>
      </w:r>
      <w:r w:rsidR="00544918">
        <w:rPr>
          <w:rFonts w:ascii="GHEA Grapalat" w:hAnsi="GHEA Grapalat"/>
        </w:rPr>
        <w:t xml:space="preserve">А от </w:t>
      </w:r>
      <w:r w:rsidR="00544918">
        <w:rPr>
          <w:rFonts w:ascii="GHEA Grapalat" w:hAnsi="GHEA Grapalat"/>
          <w:lang w:val="hy-AM"/>
        </w:rPr>
        <w:t>20.06.2025</w:t>
      </w:r>
      <w:r w:rsidR="00544918">
        <w:rPr>
          <w:rFonts w:ascii="GHEA Grapalat" w:hAnsi="GHEA Grapalat"/>
        </w:rPr>
        <w:t>г</w:t>
      </w:r>
      <w:r w:rsidR="0054491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544918">
        <w:rPr>
          <w:rFonts w:ascii="GHEA Grapalat" w:hAnsi="GHEA Grapalat"/>
        </w:rPr>
        <w:t>.</w:t>
      </w:r>
    </w:p>
    <w:p w14:paraId="000CCBF0" w14:textId="77777777" w:rsidR="00BA3554" w:rsidRPr="009044F1" w:rsidRDefault="00BA3554" w:rsidP="0054491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5F8786E"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830B6F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w:t>
      </w:r>
      <w:r w:rsidRPr="009044F1">
        <w:rPr>
          <w:rFonts w:ascii="GHEA Grapalat" w:hAnsi="GHEA Grapalat"/>
        </w:rPr>
        <w:lastRenderedPageBreak/>
        <w:t>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FE78F7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177B4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84BDEF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1B45A2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EF46B0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B9EC76"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4B168A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509675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4CEAB82"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7965C7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E660A9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lastRenderedPageBreak/>
        <w:t>супруг сестры или супруга брата и их дети.</w:t>
      </w:r>
    </w:p>
    <w:p w14:paraId="3BB0EFAA" w14:textId="77777777" w:rsidR="009F6CC6" w:rsidRPr="009044F1" w:rsidRDefault="00096865" w:rsidP="00BB60F9">
      <w:pPr>
        <w:widowControl w:val="0"/>
        <w:tabs>
          <w:tab w:val="left" w:pos="1134"/>
        </w:tabs>
        <w:ind w:firstLine="567"/>
        <w:jc w:val="both"/>
        <w:rPr>
          <w:rFonts w:ascii="GHEA Grapalat" w:hAnsi="GHEA Grapalat" w:cs="Arial"/>
        </w:rPr>
      </w:pPr>
      <w:r w:rsidRPr="00CC18C4">
        <w:rPr>
          <w:rFonts w:ascii="GHEA Grapalat" w:hAnsi="GHEA Grapalat"/>
        </w:rPr>
        <w:t>2.4</w:t>
      </w:r>
      <w:r w:rsidR="00D13662" w:rsidRPr="00CC18C4">
        <w:rPr>
          <w:rFonts w:ascii="GHEA Grapalat" w:hAnsi="GHEA Grapalat"/>
        </w:rPr>
        <w:t>.</w:t>
      </w:r>
      <w:r w:rsidR="00BB60F9" w:rsidRPr="00BB60F9">
        <w:rPr>
          <w:rFonts w:ascii="GHEA Grapalat" w:hAnsi="GHEA Grapalat"/>
          <w:vertAlign w:val="superscript"/>
        </w:rPr>
        <w:t>4</w:t>
      </w:r>
      <w:r w:rsidR="00BB60F9">
        <w:rPr>
          <w:rFonts w:ascii="GHEA Grapalat" w:hAnsi="GHEA Grapalat"/>
        </w:rPr>
        <w:t xml:space="preserve"> </w:t>
      </w:r>
      <w:r w:rsidR="009F6CC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0DE71810" w14:textId="77777777" w:rsidR="009F6CC6" w:rsidRPr="009044F1" w:rsidRDefault="009F6CC6" w:rsidP="00BB60F9">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7592E657" w14:textId="77777777" w:rsidR="009F6CC6" w:rsidRPr="009044F1" w:rsidRDefault="009F6CC6" w:rsidP="00BB60F9">
      <w:pPr>
        <w:widowControl w:val="0"/>
        <w:tabs>
          <w:tab w:val="left" w:pos="1134"/>
        </w:tabs>
        <w:ind w:firstLine="567"/>
        <w:jc w:val="both"/>
        <w:rPr>
          <w:rFonts w:ascii="GHEA Grapalat" w:hAnsi="GHEA Grapalat" w:cs="Arial"/>
        </w:rPr>
      </w:pPr>
      <w:r w:rsidRPr="009044F1">
        <w:rPr>
          <w:rFonts w:ascii="GHEA Grapalat" w:hAnsi="GHEA Grapalat"/>
        </w:rPr>
        <w:t>2)</w:t>
      </w:r>
      <w:r w:rsidRPr="003A1EBB">
        <w:rPr>
          <w:rFonts w:ascii="GHEA Grapalat" w:hAnsi="GHEA Grapalat"/>
        </w:rPr>
        <w:tab/>
      </w:r>
      <w:r w:rsidRPr="009044F1">
        <w:rPr>
          <w:rFonts w:ascii="GHEA Grapalat" w:hAnsi="GHEA Grapalat"/>
        </w:rPr>
        <w:t>технические средства,</w:t>
      </w:r>
    </w:p>
    <w:p w14:paraId="2E1EBD54" w14:textId="236AA207" w:rsidR="009F6CC6" w:rsidRDefault="00FB2335" w:rsidP="00BB60F9">
      <w:pPr>
        <w:widowControl w:val="0"/>
        <w:tabs>
          <w:tab w:val="left" w:pos="1134"/>
        </w:tabs>
        <w:ind w:firstLine="567"/>
        <w:jc w:val="both"/>
        <w:rPr>
          <w:rFonts w:ascii="GHEA Grapalat" w:hAnsi="GHEA Grapalat"/>
        </w:rPr>
      </w:pPr>
      <w:r>
        <w:rPr>
          <w:rFonts w:ascii="GHEA Grapalat" w:hAnsi="GHEA Grapalat"/>
        </w:rPr>
        <w:t>3</w:t>
      </w:r>
      <w:r w:rsidR="009F6CC6" w:rsidRPr="009044F1">
        <w:rPr>
          <w:rFonts w:ascii="GHEA Grapalat" w:hAnsi="GHEA Grapalat"/>
        </w:rPr>
        <w:t>)</w:t>
      </w:r>
      <w:r w:rsidR="009F6CC6" w:rsidRPr="003A1EBB">
        <w:rPr>
          <w:rFonts w:ascii="GHEA Grapalat" w:hAnsi="GHEA Grapalat"/>
        </w:rPr>
        <w:tab/>
      </w:r>
      <w:r w:rsidR="009F6CC6" w:rsidRPr="009044F1">
        <w:rPr>
          <w:rFonts w:ascii="GHEA Grapalat" w:hAnsi="GHEA Grapalat"/>
        </w:rPr>
        <w:t>трудовые ресурсы.</w:t>
      </w:r>
    </w:p>
    <w:p w14:paraId="2278C2B1" w14:textId="77777777" w:rsidR="009F6CC6" w:rsidRPr="009044F1" w:rsidRDefault="009F6CC6" w:rsidP="00BB60F9">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0DD1CF81" w14:textId="77777777" w:rsidR="009F6CC6" w:rsidRPr="009044F1" w:rsidRDefault="009F6CC6" w:rsidP="00BB60F9">
      <w:pPr>
        <w:widowControl w:val="0"/>
        <w:tabs>
          <w:tab w:val="left" w:pos="1134"/>
        </w:tabs>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afe"/>
        <w:tblW w:w="10980" w:type="dxa"/>
        <w:tblInd w:w="-342" w:type="dxa"/>
        <w:tblLook w:val="04A0" w:firstRow="1" w:lastRow="0" w:firstColumn="1" w:lastColumn="0" w:noHBand="0" w:noVBand="1"/>
      </w:tblPr>
      <w:tblGrid>
        <w:gridCol w:w="675"/>
        <w:gridCol w:w="3261"/>
        <w:gridCol w:w="4164"/>
        <w:gridCol w:w="2880"/>
      </w:tblGrid>
      <w:tr w:rsidR="009F6CC6" w14:paraId="04943B9F" w14:textId="77777777" w:rsidTr="00FB2335">
        <w:tc>
          <w:tcPr>
            <w:tcW w:w="675" w:type="dxa"/>
          </w:tcPr>
          <w:p w14:paraId="45123B1D" w14:textId="77777777" w:rsidR="009F6CC6" w:rsidRDefault="009F6CC6" w:rsidP="008B7AAE">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6772AAAA" w14:textId="77777777" w:rsidR="009F6CC6" w:rsidRPr="008C1FF8" w:rsidRDefault="009F6CC6" w:rsidP="008B7AAE">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4164" w:type="dxa"/>
          </w:tcPr>
          <w:p w14:paraId="350A2183" w14:textId="77777777" w:rsidR="009F6CC6" w:rsidRPr="008C1FF8" w:rsidRDefault="009F6CC6" w:rsidP="008B7AAE">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880" w:type="dxa"/>
          </w:tcPr>
          <w:p w14:paraId="60B46BB0" w14:textId="77777777" w:rsidR="009F6CC6" w:rsidRPr="00DE0D4A" w:rsidRDefault="009F6CC6" w:rsidP="008B7AAE">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9F6CC6" w14:paraId="3CAD709A" w14:textId="77777777" w:rsidTr="00FB2335">
        <w:trPr>
          <w:trHeight w:val="230"/>
        </w:trPr>
        <w:tc>
          <w:tcPr>
            <w:tcW w:w="675" w:type="dxa"/>
          </w:tcPr>
          <w:p w14:paraId="45BFFFD4" w14:textId="296CA73E" w:rsidR="009F6CC6" w:rsidRDefault="00FB2335" w:rsidP="008B7AAE">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5211062F" w14:textId="77777777" w:rsidR="00FB2335" w:rsidRDefault="00FB2335" w:rsidP="00FB2335">
            <w:pPr>
              <w:rPr>
                <w:rFonts w:ascii="Sylfaen" w:hAnsi="Sylfaen"/>
                <w:sz w:val="22"/>
                <w:szCs w:val="22"/>
                <w:lang w:val="hy-AM"/>
              </w:rPr>
            </w:pPr>
            <w:r>
              <w:rPr>
                <w:rFonts w:ascii="Sylfaen" w:hAnsi="Sylfaen"/>
                <w:sz w:val="22"/>
                <w:lang w:val="hy-AM"/>
              </w:rPr>
              <w:t>Подрядчик должен иметь не менее 5 лет опыта в текущем обслуживании и ремонте генераторов.</w:t>
            </w:r>
          </w:p>
          <w:p w14:paraId="71C64347" w14:textId="77777777" w:rsidR="009F6CC6" w:rsidRPr="00FB2335" w:rsidRDefault="009F6CC6" w:rsidP="00FB2335">
            <w:pPr>
              <w:widowControl w:val="0"/>
              <w:tabs>
                <w:tab w:val="left" w:pos="1134"/>
              </w:tabs>
              <w:spacing w:after="160"/>
              <w:jc w:val="both"/>
              <w:rPr>
                <w:rFonts w:ascii="GHEA Grapalat" w:hAnsi="GHEA Grapalat"/>
                <w:color w:val="000000"/>
                <w:lang w:val="hy-AM"/>
              </w:rPr>
            </w:pPr>
          </w:p>
        </w:tc>
        <w:tc>
          <w:tcPr>
            <w:tcW w:w="4164" w:type="dxa"/>
          </w:tcPr>
          <w:p w14:paraId="5E0FDDC6" w14:textId="405A28FC" w:rsidR="009F6CC6" w:rsidRPr="00FB2335" w:rsidRDefault="00FB2335" w:rsidP="00FB2335">
            <w:pPr>
              <w:rPr>
                <w:rFonts w:ascii="Sylfaen" w:hAnsi="Sylfaen"/>
                <w:sz w:val="22"/>
                <w:lang w:val="hy-AM"/>
              </w:rPr>
            </w:pPr>
            <w:r w:rsidRPr="00FB2335">
              <w:rPr>
                <w:rFonts w:ascii="Sylfaen" w:hAnsi="Sylfaen"/>
                <w:sz w:val="22"/>
                <w:lang w:val="hy-AM"/>
              </w:rPr>
              <w:t>Копии договоров на оказание услуг и актов сдачи-приемки,</w:t>
            </w:r>
            <w:r w:rsidRPr="00FB2335">
              <w:rPr>
                <w:rFonts w:ascii="Sylfaen" w:hAnsi="Sylfaen"/>
                <w:sz w:val="22"/>
                <w:lang w:val="hy-AM"/>
              </w:rPr>
              <w:t xml:space="preserve"> </w:t>
            </w:r>
            <w:r w:rsidRPr="00FB2335">
              <w:rPr>
                <w:rFonts w:ascii="Sylfaen" w:hAnsi="Sylfaen"/>
                <w:sz w:val="22"/>
                <w:lang w:val="hy-AM"/>
              </w:rPr>
              <w:t>подтверждающих их надлежащее исполнение, или письменное подтверждение стороны, принявшей договор, о надлежащем исполнении договора в оригинале.</w:t>
            </w:r>
          </w:p>
        </w:tc>
        <w:tc>
          <w:tcPr>
            <w:tcW w:w="2880" w:type="dxa"/>
          </w:tcPr>
          <w:p w14:paraId="21BBCCD3" w14:textId="764DB3B5" w:rsidR="009F6CC6" w:rsidRPr="00FB2335" w:rsidRDefault="00FB2335" w:rsidP="00FB2335">
            <w:pPr>
              <w:widowControl w:val="0"/>
              <w:tabs>
                <w:tab w:val="left" w:pos="1134"/>
              </w:tabs>
              <w:spacing w:after="160"/>
              <w:rPr>
                <w:rFonts w:ascii="Sylfaen" w:hAnsi="Sylfaen"/>
                <w:sz w:val="22"/>
                <w:lang w:val="hy-AM"/>
              </w:rPr>
            </w:pPr>
            <w:r w:rsidRPr="00FB2335">
              <w:rPr>
                <w:rFonts w:ascii="Sylfaen" w:hAnsi="Sylfaen"/>
                <w:sz w:val="22"/>
                <w:lang w:val="hy-AM"/>
              </w:rPr>
              <w:t>Подобные услуги считаются плановым техническим обслуживанием и/или ремонтом генераторов.</w:t>
            </w:r>
          </w:p>
        </w:tc>
      </w:tr>
    </w:tbl>
    <w:p w14:paraId="630F5E90" w14:textId="77777777" w:rsidR="009F6CC6" w:rsidRDefault="009F6CC6" w:rsidP="009F6CC6">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B998B55" w14:textId="77777777" w:rsidR="009F6CC6" w:rsidRPr="009044F1" w:rsidRDefault="009F6CC6" w:rsidP="00FB2335">
      <w:pPr>
        <w:widowControl w:val="0"/>
        <w:tabs>
          <w:tab w:val="left" w:pos="1134"/>
        </w:tabs>
        <w:ind w:firstLine="562"/>
        <w:jc w:val="both"/>
        <w:rPr>
          <w:rFonts w:ascii="GHEA Grapalat" w:hAnsi="GHEA Grapalat" w:cs="Arial Armenian"/>
        </w:rPr>
      </w:pPr>
      <w:r w:rsidRPr="009044F1">
        <w:rPr>
          <w:rFonts w:ascii="GHEA Grapalat" w:hAnsi="GHEA Grapalat"/>
        </w:rPr>
        <w:t>2)</w:t>
      </w:r>
      <w:r w:rsidRPr="003A1EBB">
        <w:rPr>
          <w:rFonts w:ascii="GHEA Grapalat" w:hAnsi="GHEA Grapalat"/>
        </w:rPr>
        <w:tab/>
      </w:r>
      <w:r w:rsidRPr="009044F1">
        <w:rPr>
          <w:rFonts w:ascii="GHEA Grapalat" w:hAnsi="GHEA Grapalat"/>
        </w:rPr>
        <w:t>квалификационный критерий "Технические средства" устанавливается и оценивается в следующем порядке:</w:t>
      </w:r>
    </w:p>
    <w:p w14:paraId="1C82EEC2" w14:textId="77777777" w:rsidR="009F6CC6" w:rsidRDefault="009F6CC6" w:rsidP="00FB2335">
      <w:pPr>
        <w:widowControl w:val="0"/>
        <w:tabs>
          <w:tab w:val="left" w:pos="1134"/>
        </w:tabs>
        <w:ind w:firstLine="562"/>
        <w:jc w:val="both"/>
        <w:rPr>
          <w:rFonts w:ascii="GHEA Grapalat" w:hAnsi="GHEA Grapalat"/>
        </w:rPr>
      </w:pPr>
      <w:r w:rsidRPr="009044F1">
        <w:rPr>
          <w:rFonts w:ascii="GHEA Grapalat" w:hAnsi="GHEA Grapalat"/>
        </w:rPr>
        <w:t>для исполнения договора требуются следующие технические средства</w:t>
      </w:r>
    </w:p>
    <w:tbl>
      <w:tblPr>
        <w:tblStyle w:val="afe"/>
        <w:tblW w:w="10098" w:type="dxa"/>
        <w:tblLook w:val="04A0" w:firstRow="1" w:lastRow="0" w:firstColumn="1" w:lastColumn="0" w:noHBand="0" w:noVBand="1"/>
      </w:tblPr>
      <w:tblGrid>
        <w:gridCol w:w="443"/>
        <w:gridCol w:w="2635"/>
        <w:gridCol w:w="2070"/>
        <w:gridCol w:w="1428"/>
        <w:gridCol w:w="3522"/>
      </w:tblGrid>
      <w:tr w:rsidR="0018547C" w:rsidRPr="0057406B" w14:paraId="50D1723A" w14:textId="77777777" w:rsidTr="0018547C">
        <w:tc>
          <w:tcPr>
            <w:tcW w:w="443" w:type="dxa"/>
          </w:tcPr>
          <w:p w14:paraId="660E48C3" w14:textId="77777777" w:rsidR="0018547C" w:rsidRPr="00647288" w:rsidRDefault="0018547C" w:rsidP="008B7AAE">
            <w:pPr>
              <w:jc w:val="center"/>
              <w:rPr>
                <w:rFonts w:ascii="GHEA Grapalat" w:hAnsi="GHEA Grapalat" w:cs="Arial"/>
                <w:sz w:val="20"/>
                <w:lang w:val="hy-AM"/>
              </w:rPr>
            </w:pPr>
            <w:r>
              <w:rPr>
                <w:rFonts w:ascii="GHEA Grapalat" w:hAnsi="GHEA Grapalat" w:cs="Arial"/>
                <w:sz w:val="20"/>
              </w:rPr>
              <w:t>N</w:t>
            </w:r>
          </w:p>
        </w:tc>
        <w:tc>
          <w:tcPr>
            <w:tcW w:w="2635" w:type="dxa"/>
          </w:tcPr>
          <w:p w14:paraId="4D0A5B33" w14:textId="77777777" w:rsidR="0018547C" w:rsidRDefault="0018547C" w:rsidP="008B7AAE">
            <w:pPr>
              <w:jc w:val="center"/>
              <w:rPr>
                <w:rFonts w:ascii="GHEA Grapalat" w:hAnsi="GHEA Grapalat" w:cs="Arial"/>
                <w:sz w:val="20"/>
                <w:lang w:val="hy-AM"/>
              </w:rPr>
            </w:pPr>
            <w:r w:rsidRPr="009044F1">
              <w:rPr>
                <w:rFonts w:ascii="GHEA Grapalat" w:hAnsi="GHEA Grapalat"/>
              </w:rPr>
              <w:t>Наименование технического средства</w:t>
            </w:r>
          </w:p>
        </w:tc>
        <w:tc>
          <w:tcPr>
            <w:tcW w:w="2070" w:type="dxa"/>
            <w:vAlign w:val="center"/>
          </w:tcPr>
          <w:p w14:paraId="21597EC2" w14:textId="77777777" w:rsidR="0018547C" w:rsidRDefault="0018547C" w:rsidP="008B7AAE">
            <w:pPr>
              <w:jc w:val="center"/>
              <w:rPr>
                <w:rFonts w:ascii="GHEA Grapalat" w:hAnsi="GHEA Grapalat" w:cs="Arial"/>
                <w:sz w:val="20"/>
                <w:lang w:val="hy-AM"/>
              </w:rPr>
            </w:pPr>
            <w:r w:rsidRPr="009044F1">
              <w:rPr>
                <w:rFonts w:ascii="GHEA Grapalat" w:hAnsi="GHEA Grapalat"/>
              </w:rPr>
              <w:t>Тип</w:t>
            </w:r>
          </w:p>
        </w:tc>
        <w:tc>
          <w:tcPr>
            <w:tcW w:w="1428" w:type="dxa"/>
            <w:vAlign w:val="center"/>
          </w:tcPr>
          <w:p w14:paraId="01609A0B" w14:textId="77777777" w:rsidR="0018547C" w:rsidRDefault="0018547C" w:rsidP="008B7AAE">
            <w:pPr>
              <w:jc w:val="center"/>
              <w:rPr>
                <w:rFonts w:ascii="GHEA Grapalat" w:hAnsi="GHEA Grapalat" w:cs="Arial"/>
                <w:sz w:val="20"/>
                <w:lang w:val="hy-AM"/>
              </w:rPr>
            </w:pPr>
            <w:r w:rsidRPr="009044F1">
              <w:rPr>
                <w:rFonts w:ascii="GHEA Grapalat" w:hAnsi="GHEA Grapalat"/>
              </w:rPr>
              <w:t>Требуемое количество</w:t>
            </w:r>
          </w:p>
        </w:tc>
        <w:tc>
          <w:tcPr>
            <w:tcW w:w="3522" w:type="dxa"/>
          </w:tcPr>
          <w:p w14:paraId="008D891B" w14:textId="77777777" w:rsidR="0018547C" w:rsidRPr="0057406B" w:rsidRDefault="0018547C" w:rsidP="008B7AAE">
            <w:pPr>
              <w:jc w:val="center"/>
              <w:rPr>
                <w:rFonts w:ascii="GHEA Grapalat" w:hAnsi="GHEA Grapalat" w:cs="Arial"/>
                <w:sz w:val="20"/>
                <w:lang w:val="hy-AM"/>
              </w:rPr>
            </w:pPr>
            <w:r w:rsidRPr="008C1FF8">
              <w:rPr>
                <w:rFonts w:ascii="GHEA Grapalat" w:hAnsi="GHEA Grapalat"/>
              </w:rPr>
              <w:t>Требуемые документы и условия к последним</w:t>
            </w:r>
          </w:p>
        </w:tc>
      </w:tr>
      <w:tr w:rsidR="0018547C" w14:paraId="010C60E6" w14:textId="77777777" w:rsidTr="0018547C">
        <w:tc>
          <w:tcPr>
            <w:tcW w:w="443" w:type="dxa"/>
            <w:vAlign w:val="center"/>
          </w:tcPr>
          <w:p w14:paraId="0E17F55D" w14:textId="01037550" w:rsidR="0018547C" w:rsidRPr="00FB2335" w:rsidRDefault="0018547C" w:rsidP="00FB2335">
            <w:pPr>
              <w:jc w:val="center"/>
              <w:rPr>
                <w:rFonts w:ascii="GHEA Grapalat" w:hAnsi="GHEA Grapalat" w:cs="Arial"/>
                <w:sz w:val="20"/>
              </w:rPr>
            </w:pPr>
            <w:r>
              <w:rPr>
                <w:rFonts w:ascii="GHEA Grapalat" w:hAnsi="GHEA Grapalat" w:cs="Arial"/>
                <w:sz w:val="20"/>
              </w:rPr>
              <w:t>1</w:t>
            </w:r>
          </w:p>
        </w:tc>
        <w:tc>
          <w:tcPr>
            <w:tcW w:w="2635" w:type="dxa"/>
            <w:vAlign w:val="center"/>
          </w:tcPr>
          <w:p w14:paraId="482CAB01" w14:textId="00E591E8" w:rsidR="0018547C" w:rsidRDefault="0018547C" w:rsidP="00FB2335">
            <w:pPr>
              <w:jc w:val="center"/>
              <w:rPr>
                <w:rFonts w:ascii="GHEA Grapalat" w:hAnsi="GHEA Grapalat" w:cs="Arial"/>
                <w:sz w:val="20"/>
                <w:lang w:val="hy-AM"/>
              </w:rPr>
            </w:pPr>
            <w:r w:rsidRPr="00FB2335">
              <w:rPr>
                <w:rFonts w:ascii="GHEA Grapalat" w:hAnsi="GHEA Grapalat" w:cs="Arial"/>
                <w:sz w:val="20"/>
                <w:lang w:val="hy-AM"/>
              </w:rPr>
              <w:t>Автомобиль</w:t>
            </w:r>
          </w:p>
        </w:tc>
        <w:tc>
          <w:tcPr>
            <w:tcW w:w="2070" w:type="dxa"/>
          </w:tcPr>
          <w:p w14:paraId="74A9245F" w14:textId="18C136D3" w:rsidR="0018547C" w:rsidRDefault="0018547C" w:rsidP="008B7AAE">
            <w:pPr>
              <w:jc w:val="both"/>
              <w:rPr>
                <w:rFonts w:ascii="GHEA Grapalat" w:hAnsi="GHEA Grapalat" w:cs="Arial"/>
                <w:sz w:val="20"/>
                <w:lang w:val="hy-AM"/>
              </w:rPr>
            </w:pPr>
            <w:r w:rsidRPr="00FB2335">
              <w:rPr>
                <w:rFonts w:ascii="GHEA Grapalat" w:hAnsi="GHEA Grapalat" w:cs="Arial"/>
                <w:sz w:val="20"/>
                <w:lang w:val="hy-AM"/>
              </w:rPr>
              <w:t>Легковой автомобиль</w:t>
            </w:r>
          </w:p>
        </w:tc>
        <w:tc>
          <w:tcPr>
            <w:tcW w:w="1428" w:type="dxa"/>
            <w:vAlign w:val="center"/>
          </w:tcPr>
          <w:p w14:paraId="17E536A4" w14:textId="62FB080B" w:rsidR="0018547C" w:rsidRPr="0018547C" w:rsidRDefault="0018547C" w:rsidP="0018547C">
            <w:pPr>
              <w:jc w:val="center"/>
              <w:rPr>
                <w:rFonts w:ascii="GHEA Grapalat" w:hAnsi="GHEA Grapalat" w:cs="Arial"/>
                <w:sz w:val="20"/>
              </w:rPr>
            </w:pPr>
            <w:r>
              <w:rPr>
                <w:rFonts w:ascii="GHEA Grapalat" w:hAnsi="GHEA Grapalat" w:cs="Arial"/>
                <w:sz w:val="20"/>
              </w:rPr>
              <w:t>6</w:t>
            </w:r>
          </w:p>
        </w:tc>
        <w:tc>
          <w:tcPr>
            <w:tcW w:w="3522" w:type="dxa"/>
            <w:vAlign w:val="center"/>
          </w:tcPr>
          <w:p w14:paraId="02152A82" w14:textId="66434053" w:rsidR="0018547C" w:rsidRDefault="0018547C" w:rsidP="0018547C">
            <w:pPr>
              <w:jc w:val="center"/>
              <w:rPr>
                <w:rFonts w:ascii="GHEA Grapalat" w:hAnsi="GHEA Grapalat" w:cs="Arial"/>
                <w:sz w:val="20"/>
                <w:lang w:val="hy-AM"/>
              </w:rPr>
            </w:pPr>
            <w:r w:rsidRPr="0018547C">
              <w:rPr>
                <w:rFonts w:ascii="GHEA Grapalat" w:hAnsi="GHEA Grapalat" w:cs="Arial"/>
                <w:sz w:val="20"/>
                <w:lang w:val="hy-AM"/>
              </w:rPr>
              <w:t>Предоставляется копия технического паспорта.</w:t>
            </w:r>
          </w:p>
        </w:tc>
      </w:tr>
      <w:tr w:rsidR="0018547C" w14:paraId="2B78188A" w14:textId="77777777" w:rsidTr="0018547C">
        <w:tc>
          <w:tcPr>
            <w:tcW w:w="443" w:type="dxa"/>
          </w:tcPr>
          <w:p w14:paraId="52EDF65A" w14:textId="77777777" w:rsidR="0018547C" w:rsidRDefault="0018547C" w:rsidP="008B7AAE">
            <w:pPr>
              <w:jc w:val="both"/>
              <w:rPr>
                <w:rFonts w:ascii="GHEA Grapalat" w:hAnsi="GHEA Grapalat" w:cs="Arial"/>
                <w:sz w:val="20"/>
                <w:lang w:val="hy-AM"/>
              </w:rPr>
            </w:pPr>
          </w:p>
        </w:tc>
        <w:tc>
          <w:tcPr>
            <w:tcW w:w="2635" w:type="dxa"/>
          </w:tcPr>
          <w:p w14:paraId="0E10BE46" w14:textId="77777777" w:rsidR="0018547C" w:rsidRDefault="0018547C" w:rsidP="008B7AAE">
            <w:pPr>
              <w:jc w:val="both"/>
              <w:rPr>
                <w:rFonts w:ascii="GHEA Grapalat" w:hAnsi="GHEA Grapalat" w:cs="Arial"/>
                <w:sz w:val="20"/>
                <w:lang w:val="hy-AM"/>
              </w:rPr>
            </w:pPr>
          </w:p>
        </w:tc>
        <w:tc>
          <w:tcPr>
            <w:tcW w:w="2070" w:type="dxa"/>
          </w:tcPr>
          <w:p w14:paraId="33603329" w14:textId="77777777" w:rsidR="0018547C" w:rsidRDefault="0018547C" w:rsidP="008B7AAE">
            <w:pPr>
              <w:jc w:val="both"/>
              <w:rPr>
                <w:rFonts w:ascii="GHEA Grapalat" w:hAnsi="GHEA Grapalat" w:cs="Arial"/>
                <w:sz w:val="20"/>
                <w:lang w:val="hy-AM"/>
              </w:rPr>
            </w:pPr>
          </w:p>
        </w:tc>
        <w:tc>
          <w:tcPr>
            <w:tcW w:w="1428" w:type="dxa"/>
          </w:tcPr>
          <w:p w14:paraId="0C977A6C" w14:textId="77777777" w:rsidR="0018547C" w:rsidRDefault="0018547C" w:rsidP="008B7AAE">
            <w:pPr>
              <w:jc w:val="both"/>
              <w:rPr>
                <w:rFonts w:ascii="GHEA Grapalat" w:hAnsi="GHEA Grapalat" w:cs="Arial"/>
                <w:sz w:val="20"/>
                <w:lang w:val="hy-AM"/>
              </w:rPr>
            </w:pPr>
          </w:p>
        </w:tc>
        <w:tc>
          <w:tcPr>
            <w:tcW w:w="3522" w:type="dxa"/>
          </w:tcPr>
          <w:p w14:paraId="0D8E69A8" w14:textId="77777777" w:rsidR="0018547C" w:rsidRDefault="0018547C" w:rsidP="008B7AAE">
            <w:pPr>
              <w:jc w:val="both"/>
              <w:rPr>
                <w:rFonts w:ascii="GHEA Grapalat" w:hAnsi="GHEA Grapalat" w:cs="Arial"/>
                <w:sz w:val="20"/>
                <w:lang w:val="hy-AM"/>
              </w:rPr>
            </w:pPr>
          </w:p>
        </w:tc>
      </w:tr>
      <w:tr w:rsidR="0018547C" w14:paraId="5D89EBD5" w14:textId="77777777" w:rsidTr="0018547C">
        <w:tc>
          <w:tcPr>
            <w:tcW w:w="443" w:type="dxa"/>
          </w:tcPr>
          <w:p w14:paraId="39523D0D" w14:textId="77777777" w:rsidR="0018547C" w:rsidRDefault="0018547C" w:rsidP="008B7AAE">
            <w:pPr>
              <w:jc w:val="both"/>
              <w:rPr>
                <w:rFonts w:ascii="GHEA Grapalat" w:hAnsi="GHEA Grapalat" w:cs="Arial"/>
                <w:sz w:val="20"/>
                <w:lang w:val="hy-AM"/>
              </w:rPr>
            </w:pPr>
          </w:p>
        </w:tc>
        <w:tc>
          <w:tcPr>
            <w:tcW w:w="2635" w:type="dxa"/>
          </w:tcPr>
          <w:p w14:paraId="22FCEA2D" w14:textId="77777777" w:rsidR="0018547C" w:rsidRDefault="0018547C" w:rsidP="008B7AAE">
            <w:pPr>
              <w:jc w:val="both"/>
              <w:rPr>
                <w:rFonts w:ascii="GHEA Grapalat" w:hAnsi="GHEA Grapalat" w:cs="Arial"/>
                <w:sz w:val="20"/>
                <w:lang w:val="hy-AM"/>
              </w:rPr>
            </w:pPr>
          </w:p>
        </w:tc>
        <w:tc>
          <w:tcPr>
            <w:tcW w:w="2070" w:type="dxa"/>
          </w:tcPr>
          <w:p w14:paraId="5BB07AA4" w14:textId="77777777" w:rsidR="0018547C" w:rsidRDefault="0018547C" w:rsidP="008B7AAE">
            <w:pPr>
              <w:jc w:val="both"/>
              <w:rPr>
                <w:rFonts w:ascii="GHEA Grapalat" w:hAnsi="GHEA Grapalat" w:cs="Arial"/>
                <w:sz w:val="20"/>
                <w:lang w:val="hy-AM"/>
              </w:rPr>
            </w:pPr>
          </w:p>
        </w:tc>
        <w:tc>
          <w:tcPr>
            <w:tcW w:w="1428" w:type="dxa"/>
          </w:tcPr>
          <w:p w14:paraId="1C5DCB8F" w14:textId="77777777" w:rsidR="0018547C" w:rsidRDefault="0018547C" w:rsidP="008B7AAE">
            <w:pPr>
              <w:jc w:val="both"/>
              <w:rPr>
                <w:rFonts w:ascii="GHEA Grapalat" w:hAnsi="GHEA Grapalat" w:cs="Arial"/>
                <w:sz w:val="20"/>
                <w:lang w:val="hy-AM"/>
              </w:rPr>
            </w:pPr>
          </w:p>
        </w:tc>
        <w:tc>
          <w:tcPr>
            <w:tcW w:w="3522" w:type="dxa"/>
          </w:tcPr>
          <w:p w14:paraId="0109518B" w14:textId="77777777" w:rsidR="0018547C" w:rsidRDefault="0018547C" w:rsidP="008B7AAE">
            <w:pPr>
              <w:jc w:val="both"/>
              <w:rPr>
                <w:rFonts w:ascii="GHEA Grapalat" w:hAnsi="GHEA Grapalat" w:cs="Arial"/>
                <w:sz w:val="20"/>
                <w:lang w:val="hy-AM"/>
              </w:rPr>
            </w:pPr>
          </w:p>
        </w:tc>
      </w:tr>
    </w:tbl>
    <w:p w14:paraId="0F292CE8" w14:textId="77777777" w:rsidR="009F6CC6" w:rsidRDefault="009F6CC6" w:rsidP="009F6CC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3B41DF1D" w14:textId="6AE00669" w:rsidR="009F6CC6" w:rsidRDefault="0018547C" w:rsidP="0018547C">
      <w:pPr>
        <w:widowControl w:val="0"/>
        <w:tabs>
          <w:tab w:val="left" w:pos="1134"/>
        </w:tabs>
        <w:spacing w:after="160"/>
        <w:ind w:firstLine="567"/>
        <w:jc w:val="both"/>
        <w:rPr>
          <w:rFonts w:ascii="GHEA Grapalat" w:hAnsi="GHEA Grapalat"/>
        </w:rPr>
      </w:pPr>
      <w:r>
        <w:rPr>
          <w:rFonts w:ascii="GHEA Grapalat" w:hAnsi="GHEA Grapalat"/>
        </w:rPr>
        <w:t>3</w:t>
      </w:r>
      <w:r w:rsidR="009F6CC6" w:rsidRPr="009044F1">
        <w:rPr>
          <w:rFonts w:ascii="GHEA Grapalat" w:hAnsi="GHEA Grapalat"/>
        </w:rPr>
        <w:t>)</w:t>
      </w:r>
      <w:r w:rsidR="009F6CC6" w:rsidRPr="003A1EBB">
        <w:rPr>
          <w:rFonts w:ascii="GHEA Grapalat" w:hAnsi="GHEA Grapalat"/>
        </w:rPr>
        <w:tab/>
      </w:r>
      <w:r w:rsidR="009F6CC6" w:rsidRPr="009044F1">
        <w:rPr>
          <w:rFonts w:ascii="GHEA Grapalat" w:hAnsi="GHEA Grapalat"/>
        </w:rPr>
        <w:t>квалификационный критерий "Трудовые ресурсы" устанавливается и оценивается в следующем порядке:</w:t>
      </w:r>
    </w:p>
    <w:p w14:paraId="691929FC" w14:textId="77777777" w:rsidR="009F6CC6" w:rsidRDefault="009F6CC6" w:rsidP="009F6CC6">
      <w:pPr>
        <w:widowControl w:val="0"/>
        <w:tabs>
          <w:tab w:val="left" w:pos="1134"/>
        </w:tabs>
        <w:spacing w:after="160"/>
        <w:ind w:firstLine="567"/>
        <w:jc w:val="both"/>
        <w:rPr>
          <w:rFonts w:ascii="GHEA Grapalat" w:hAnsi="GHEA Grapalat"/>
        </w:rPr>
      </w:pPr>
      <w:r w:rsidRPr="009044F1">
        <w:rPr>
          <w:rFonts w:ascii="GHEA Grapalat" w:hAnsi="GHEA Grapalat"/>
        </w:rPr>
        <w:t xml:space="preserve">для исполнения договора требуются следующие </w:t>
      </w:r>
      <w:r>
        <w:rPr>
          <w:rFonts w:ascii="GHEA Grapalat" w:hAnsi="GHEA Grapalat"/>
        </w:rPr>
        <w:t>трудовые ресурсы</w:t>
      </w:r>
    </w:p>
    <w:tbl>
      <w:tblPr>
        <w:tblW w:w="1084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3213"/>
        <w:gridCol w:w="2947"/>
        <w:gridCol w:w="4005"/>
      </w:tblGrid>
      <w:tr w:rsidR="009F6CC6" w:rsidRPr="005E1F72" w14:paraId="1E2EA7A8" w14:textId="77777777" w:rsidTr="0018547C">
        <w:tc>
          <w:tcPr>
            <w:tcW w:w="680" w:type="dxa"/>
            <w:tcBorders>
              <w:top w:val="single" w:sz="4" w:space="0" w:color="auto"/>
              <w:left w:val="single" w:sz="4" w:space="0" w:color="auto"/>
              <w:bottom w:val="single" w:sz="4" w:space="0" w:color="auto"/>
              <w:right w:val="single" w:sz="4" w:space="0" w:color="auto"/>
            </w:tcBorders>
            <w:vAlign w:val="center"/>
          </w:tcPr>
          <w:p w14:paraId="056C8935" w14:textId="77777777" w:rsidR="009F6CC6" w:rsidRPr="00095DBD" w:rsidRDefault="009F6CC6" w:rsidP="008B7AAE">
            <w:pPr>
              <w:jc w:val="center"/>
              <w:rPr>
                <w:rFonts w:ascii="GHEA Grapalat" w:hAnsi="GHEA Grapalat"/>
              </w:rPr>
            </w:pPr>
            <w:r w:rsidRPr="00095DBD">
              <w:rPr>
                <w:rFonts w:ascii="GHEA Grapalat" w:hAnsi="GHEA Grapalat"/>
              </w:rPr>
              <w:t>N</w:t>
            </w:r>
          </w:p>
        </w:tc>
        <w:tc>
          <w:tcPr>
            <w:tcW w:w="10165" w:type="dxa"/>
            <w:gridSpan w:val="3"/>
            <w:tcBorders>
              <w:top w:val="single" w:sz="4" w:space="0" w:color="auto"/>
              <w:left w:val="single" w:sz="4" w:space="0" w:color="auto"/>
              <w:bottom w:val="single" w:sz="4" w:space="0" w:color="auto"/>
              <w:right w:val="single" w:sz="4" w:space="0" w:color="auto"/>
            </w:tcBorders>
            <w:vAlign w:val="center"/>
          </w:tcPr>
          <w:p w14:paraId="2FD875DF" w14:textId="77777777" w:rsidR="009F6CC6" w:rsidRPr="00095DBD" w:rsidRDefault="009F6CC6" w:rsidP="008B7AAE">
            <w:pPr>
              <w:jc w:val="center"/>
              <w:rPr>
                <w:rFonts w:ascii="GHEA Grapalat" w:hAnsi="GHEA Grapalat"/>
              </w:rPr>
            </w:pPr>
            <w:r w:rsidRPr="009044F1">
              <w:rPr>
                <w:rFonts w:ascii="GHEA Grapalat" w:hAnsi="GHEA Grapalat"/>
              </w:rPr>
              <w:t>Специалисты</w:t>
            </w:r>
          </w:p>
        </w:tc>
      </w:tr>
      <w:tr w:rsidR="009F6CC6" w:rsidRPr="005E1F72" w14:paraId="3F3141B6" w14:textId="77777777" w:rsidTr="0018547C">
        <w:tblPrEx>
          <w:tblLook w:val="01E0" w:firstRow="1" w:lastRow="1" w:firstColumn="1" w:lastColumn="1" w:noHBand="0" w:noVBand="0"/>
        </w:tblPrEx>
        <w:tc>
          <w:tcPr>
            <w:tcW w:w="680" w:type="dxa"/>
            <w:vMerge w:val="restart"/>
            <w:tcBorders>
              <w:left w:val="single" w:sz="4" w:space="0" w:color="auto"/>
              <w:right w:val="single" w:sz="4" w:space="0" w:color="auto"/>
            </w:tcBorders>
            <w:vAlign w:val="center"/>
          </w:tcPr>
          <w:p w14:paraId="7EE2A1FB" w14:textId="77777777" w:rsidR="009F6CC6" w:rsidRPr="005E1F72" w:rsidRDefault="009F6CC6" w:rsidP="008B7AAE">
            <w:pPr>
              <w:jc w:val="center"/>
              <w:rPr>
                <w:rFonts w:ascii="GHEA Grapalat" w:hAnsi="GHEA Grapalat" w:cs="Arial"/>
                <w:sz w:val="20"/>
              </w:rPr>
            </w:pPr>
          </w:p>
        </w:tc>
        <w:tc>
          <w:tcPr>
            <w:tcW w:w="3213" w:type="dxa"/>
            <w:vMerge w:val="restart"/>
            <w:tcBorders>
              <w:left w:val="single" w:sz="4" w:space="0" w:color="auto"/>
            </w:tcBorders>
          </w:tcPr>
          <w:p w14:paraId="576D2519" w14:textId="77777777" w:rsidR="009F6CC6" w:rsidRPr="005E1F72" w:rsidRDefault="009F6CC6" w:rsidP="008B7AAE">
            <w:pPr>
              <w:jc w:val="center"/>
              <w:rPr>
                <w:rFonts w:ascii="GHEA Grapalat" w:hAnsi="GHEA Grapalat" w:cs="Arial"/>
                <w:sz w:val="20"/>
              </w:rPr>
            </w:pPr>
            <w:r w:rsidRPr="009044F1">
              <w:rPr>
                <w:rFonts w:ascii="GHEA Grapalat" w:hAnsi="GHEA Grapalat"/>
              </w:rPr>
              <w:t>квалификация</w:t>
            </w:r>
          </w:p>
        </w:tc>
        <w:tc>
          <w:tcPr>
            <w:tcW w:w="6952" w:type="dxa"/>
            <w:gridSpan w:val="2"/>
          </w:tcPr>
          <w:p w14:paraId="1135274C" w14:textId="77777777" w:rsidR="009F6CC6" w:rsidRPr="005E1F72" w:rsidRDefault="009F6CC6" w:rsidP="008B7AAE">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9F6CC6" w:rsidRPr="005E1F72" w14:paraId="2172FCFE" w14:textId="77777777" w:rsidTr="0018547C">
        <w:tblPrEx>
          <w:tblLook w:val="01E0" w:firstRow="1" w:lastRow="1" w:firstColumn="1" w:lastColumn="1" w:noHBand="0" w:noVBand="0"/>
        </w:tblPrEx>
        <w:tc>
          <w:tcPr>
            <w:tcW w:w="680" w:type="dxa"/>
            <w:vMerge/>
            <w:tcBorders>
              <w:left w:val="single" w:sz="4" w:space="0" w:color="auto"/>
              <w:right w:val="single" w:sz="4" w:space="0" w:color="auto"/>
            </w:tcBorders>
          </w:tcPr>
          <w:p w14:paraId="5FB2B84F" w14:textId="77777777" w:rsidR="009F6CC6" w:rsidRPr="005E1F72" w:rsidRDefault="009F6CC6" w:rsidP="008B7AAE">
            <w:pPr>
              <w:ind w:firstLine="567"/>
              <w:jc w:val="both"/>
              <w:rPr>
                <w:rFonts w:ascii="GHEA Grapalat" w:hAnsi="GHEA Grapalat" w:cs="Arial Armenian"/>
                <w:sz w:val="20"/>
              </w:rPr>
            </w:pPr>
          </w:p>
        </w:tc>
        <w:tc>
          <w:tcPr>
            <w:tcW w:w="3213" w:type="dxa"/>
            <w:vMerge/>
            <w:tcBorders>
              <w:left w:val="single" w:sz="4" w:space="0" w:color="auto"/>
            </w:tcBorders>
          </w:tcPr>
          <w:p w14:paraId="66559CB1" w14:textId="77777777" w:rsidR="009F6CC6" w:rsidRPr="005E1F72" w:rsidRDefault="009F6CC6" w:rsidP="008B7AAE">
            <w:pPr>
              <w:jc w:val="center"/>
              <w:rPr>
                <w:rFonts w:ascii="GHEA Grapalat" w:hAnsi="GHEA Grapalat" w:cs="Arial"/>
                <w:sz w:val="20"/>
              </w:rPr>
            </w:pPr>
          </w:p>
        </w:tc>
        <w:tc>
          <w:tcPr>
            <w:tcW w:w="2947" w:type="dxa"/>
          </w:tcPr>
          <w:p w14:paraId="7D692503" w14:textId="77777777" w:rsidR="009F6CC6" w:rsidRPr="005E1F72" w:rsidRDefault="009F6CC6" w:rsidP="008B7AAE">
            <w:pPr>
              <w:jc w:val="center"/>
              <w:rPr>
                <w:rFonts w:ascii="GHEA Grapalat" w:hAnsi="GHEA Grapalat" w:cs="Arial"/>
                <w:sz w:val="20"/>
              </w:rPr>
            </w:pPr>
            <w:r w:rsidRPr="009044F1">
              <w:rPr>
                <w:rFonts w:ascii="GHEA Grapalat" w:hAnsi="GHEA Grapalat"/>
              </w:rPr>
              <w:t>период</w:t>
            </w:r>
          </w:p>
        </w:tc>
        <w:tc>
          <w:tcPr>
            <w:tcW w:w="4005" w:type="dxa"/>
            <w:vAlign w:val="center"/>
          </w:tcPr>
          <w:p w14:paraId="45BDE7D0" w14:textId="77777777" w:rsidR="009F6CC6" w:rsidRPr="005E1F72" w:rsidRDefault="009F6CC6" w:rsidP="008B7AAE">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18547C" w:rsidRPr="005E1F72" w14:paraId="4D6E10B7" w14:textId="77777777" w:rsidTr="0018547C">
        <w:tblPrEx>
          <w:tblLook w:val="01E0" w:firstRow="1" w:lastRow="1" w:firstColumn="1" w:lastColumn="1" w:noHBand="0" w:noVBand="0"/>
        </w:tblPrEx>
        <w:tc>
          <w:tcPr>
            <w:tcW w:w="680" w:type="dxa"/>
            <w:vAlign w:val="center"/>
          </w:tcPr>
          <w:p w14:paraId="53605B5D" w14:textId="6502338E" w:rsidR="0018547C" w:rsidRPr="005E1F72" w:rsidRDefault="0018547C" w:rsidP="0018547C">
            <w:pPr>
              <w:ind w:firstLine="567"/>
              <w:jc w:val="center"/>
              <w:rPr>
                <w:rFonts w:ascii="GHEA Grapalat" w:hAnsi="GHEA Grapalat" w:cs="Arial Armenian"/>
                <w:sz w:val="20"/>
              </w:rPr>
            </w:pPr>
            <w:r w:rsidRPr="00D34B3D">
              <w:rPr>
                <w:rFonts w:ascii="GHEA Grapalat" w:hAnsi="GHEA Grapalat" w:cs="Arial"/>
                <w:sz w:val="20"/>
              </w:rPr>
              <w:t>1</w:t>
            </w:r>
            <w:r>
              <w:rPr>
                <w:rFonts w:ascii="GHEA Grapalat" w:hAnsi="GHEA Grapalat" w:cs="Arial"/>
                <w:sz w:val="20"/>
              </w:rPr>
              <w:t>1</w:t>
            </w:r>
          </w:p>
        </w:tc>
        <w:tc>
          <w:tcPr>
            <w:tcW w:w="3213" w:type="dxa"/>
            <w:vAlign w:val="center"/>
          </w:tcPr>
          <w:p w14:paraId="329DD661" w14:textId="2A824B98" w:rsidR="0018547C" w:rsidRPr="005E1F72" w:rsidRDefault="0018547C" w:rsidP="0018547C">
            <w:pPr>
              <w:rPr>
                <w:rFonts w:ascii="GHEA Grapalat" w:hAnsi="GHEA Grapalat" w:cs="Arial Armenian"/>
                <w:sz w:val="20"/>
              </w:rPr>
            </w:pPr>
            <w:r w:rsidRPr="0018547C">
              <w:rPr>
                <w:rFonts w:ascii="GHEA Grapalat" w:hAnsi="GHEA Grapalat" w:cs="Arial Armenian"/>
                <w:sz w:val="20"/>
              </w:rPr>
              <w:t>В целях оперативного реагирования Участник обеспечивает наличие сервисных/аварийных бригад, в том числе:</w:t>
            </w:r>
          </w:p>
        </w:tc>
        <w:tc>
          <w:tcPr>
            <w:tcW w:w="2947" w:type="dxa"/>
          </w:tcPr>
          <w:p w14:paraId="6C3607AD" w14:textId="77777777" w:rsidR="0018547C" w:rsidRPr="005E1F72" w:rsidRDefault="0018547C" w:rsidP="0018547C">
            <w:pPr>
              <w:ind w:firstLine="567"/>
              <w:jc w:val="both"/>
              <w:rPr>
                <w:rFonts w:ascii="GHEA Grapalat" w:hAnsi="GHEA Grapalat" w:cs="Arial Armenian"/>
                <w:sz w:val="20"/>
              </w:rPr>
            </w:pPr>
          </w:p>
        </w:tc>
        <w:tc>
          <w:tcPr>
            <w:tcW w:w="4005" w:type="dxa"/>
          </w:tcPr>
          <w:p w14:paraId="6FD159C7" w14:textId="77777777" w:rsidR="0018547C" w:rsidRPr="005E1F72" w:rsidRDefault="0018547C" w:rsidP="0018547C">
            <w:pPr>
              <w:ind w:firstLine="567"/>
              <w:jc w:val="both"/>
              <w:rPr>
                <w:rFonts w:ascii="GHEA Grapalat" w:hAnsi="GHEA Grapalat" w:cs="Arial Armenian"/>
                <w:sz w:val="20"/>
              </w:rPr>
            </w:pPr>
          </w:p>
        </w:tc>
      </w:tr>
      <w:tr w:rsidR="0018547C" w:rsidRPr="005E1F72" w14:paraId="15DE0D57" w14:textId="77777777" w:rsidTr="0018547C">
        <w:tblPrEx>
          <w:tblLook w:val="01E0" w:firstRow="1" w:lastRow="1" w:firstColumn="1" w:lastColumn="1" w:noHBand="0" w:noVBand="0"/>
        </w:tblPrEx>
        <w:tc>
          <w:tcPr>
            <w:tcW w:w="680" w:type="dxa"/>
            <w:vAlign w:val="center"/>
          </w:tcPr>
          <w:p w14:paraId="12842C34" w14:textId="0D4A9E4A" w:rsidR="0018547C" w:rsidRPr="005E1F72" w:rsidRDefault="0018547C" w:rsidP="0018547C">
            <w:pPr>
              <w:ind w:firstLine="567"/>
              <w:jc w:val="center"/>
              <w:rPr>
                <w:rFonts w:ascii="GHEA Grapalat" w:hAnsi="GHEA Grapalat" w:cs="Arial Armenian"/>
                <w:sz w:val="20"/>
              </w:rPr>
            </w:pPr>
            <w:r w:rsidRPr="00D34B3D">
              <w:rPr>
                <w:rFonts w:ascii="GHEA Grapalat" w:hAnsi="GHEA Grapalat" w:cs="Arial Armenian"/>
                <w:sz w:val="20"/>
              </w:rPr>
              <w:lastRenderedPageBreak/>
              <w:t>11.1</w:t>
            </w:r>
          </w:p>
        </w:tc>
        <w:tc>
          <w:tcPr>
            <w:tcW w:w="3213" w:type="dxa"/>
          </w:tcPr>
          <w:p w14:paraId="73A073B2" w14:textId="4F89863F" w:rsidR="0018547C" w:rsidRPr="005E1F72" w:rsidRDefault="0018547C" w:rsidP="0018547C">
            <w:pPr>
              <w:jc w:val="both"/>
              <w:rPr>
                <w:rFonts w:ascii="GHEA Grapalat" w:hAnsi="GHEA Grapalat" w:cs="Arial Armenian"/>
                <w:sz w:val="20"/>
              </w:rPr>
            </w:pPr>
            <w:r w:rsidRPr="0018547C">
              <w:rPr>
                <w:rFonts w:ascii="GHEA Grapalat" w:hAnsi="GHEA Grapalat" w:cs="Arial Armenian"/>
                <w:sz w:val="20"/>
              </w:rPr>
              <w:t>В г. Ереван: не менее 1 бригады /не менее 2 человек/</w:t>
            </w:r>
          </w:p>
        </w:tc>
        <w:tc>
          <w:tcPr>
            <w:tcW w:w="2947" w:type="dxa"/>
            <w:vAlign w:val="center"/>
          </w:tcPr>
          <w:p w14:paraId="6D836554" w14:textId="50C3015F" w:rsidR="0018547C" w:rsidRPr="0018547C" w:rsidRDefault="0018547C" w:rsidP="0018547C">
            <w:pPr>
              <w:rPr>
                <w:rFonts w:ascii="GHEA Grapalat" w:hAnsi="GHEA Grapalat" w:cs="Arial Armenian"/>
                <w:sz w:val="20"/>
                <w:lang w:val="hy-AM"/>
              </w:rPr>
            </w:pPr>
            <w:r w:rsidRPr="0018547C">
              <w:rPr>
                <w:rFonts w:ascii="GHEA Grapalat" w:hAnsi="GHEA Grapalat" w:cs="Arial Armenian"/>
                <w:sz w:val="20"/>
                <w:lang w:val="hy-AM"/>
              </w:rPr>
              <w:t>Средний опыт работы команды: не менее 1 года</w:t>
            </w:r>
          </w:p>
        </w:tc>
        <w:tc>
          <w:tcPr>
            <w:tcW w:w="4005" w:type="dxa"/>
          </w:tcPr>
          <w:p w14:paraId="64D3367C" w14:textId="12281DB3" w:rsidR="0018547C" w:rsidRPr="0018547C" w:rsidRDefault="0018547C" w:rsidP="0018547C">
            <w:pPr>
              <w:jc w:val="both"/>
              <w:rPr>
                <w:rFonts w:ascii="GHEA Grapalat" w:hAnsi="GHEA Grapalat" w:cs="Arial Armenian"/>
                <w:sz w:val="20"/>
                <w:lang w:val="hy-AM"/>
              </w:rPr>
            </w:pPr>
            <w:r w:rsidRPr="0018547C">
              <w:rPr>
                <w:rFonts w:ascii="GHEA Grapalat" w:hAnsi="GHEA Grapalat" w:cs="Arial Armenian"/>
                <w:sz w:val="20"/>
                <w:lang w:val="hy-AM"/>
              </w:rPr>
              <w:t>Текущее обслуживание и/или ремонт генераторов</w:t>
            </w:r>
          </w:p>
        </w:tc>
      </w:tr>
      <w:tr w:rsidR="0018547C" w:rsidRPr="005E1F72" w14:paraId="4886A0E4" w14:textId="77777777" w:rsidTr="0018547C">
        <w:tblPrEx>
          <w:tblLook w:val="01E0" w:firstRow="1" w:lastRow="1" w:firstColumn="1" w:lastColumn="1" w:noHBand="0" w:noVBand="0"/>
        </w:tblPrEx>
        <w:tc>
          <w:tcPr>
            <w:tcW w:w="680" w:type="dxa"/>
            <w:vAlign w:val="center"/>
          </w:tcPr>
          <w:p w14:paraId="02B2715D" w14:textId="02A73E00" w:rsidR="0018547C" w:rsidRPr="005E1F72" w:rsidRDefault="0018547C" w:rsidP="0018547C">
            <w:pPr>
              <w:ind w:firstLine="567"/>
              <w:jc w:val="center"/>
              <w:rPr>
                <w:rFonts w:ascii="GHEA Grapalat" w:hAnsi="GHEA Grapalat" w:cs="Arial Armenian"/>
                <w:sz w:val="20"/>
              </w:rPr>
            </w:pPr>
            <w:r w:rsidRPr="00D34B3D">
              <w:rPr>
                <w:rFonts w:ascii="GHEA Grapalat" w:hAnsi="GHEA Grapalat" w:cs="Arial Armenian"/>
                <w:sz w:val="20"/>
              </w:rPr>
              <w:t>11.2</w:t>
            </w:r>
          </w:p>
        </w:tc>
        <w:tc>
          <w:tcPr>
            <w:tcW w:w="3213" w:type="dxa"/>
            <w:vAlign w:val="center"/>
          </w:tcPr>
          <w:p w14:paraId="12B3BD74" w14:textId="01C05138" w:rsidR="0018547C" w:rsidRPr="005E1F72" w:rsidRDefault="0018547C" w:rsidP="0018547C">
            <w:pPr>
              <w:rPr>
                <w:rFonts w:ascii="GHEA Grapalat" w:hAnsi="GHEA Grapalat" w:cs="Arial Armenian"/>
                <w:sz w:val="20"/>
              </w:rPr>
            </w:pPr>
            <w:r w:rsidRPr="0018547C">
              <w:rPr>
                <w:rFonts w:ascii="GHEA Grapalat" w:hAnsi="GHEA Grapalat" w:cs="Arial Armenian"/>
                <w:sz w:val="20"/>
              </w:rPr>
              <w:t>В регионах Республики Армения: не менее одной бригады /не менее 2 человек/ в каждом регионе, расположенном в 70 км и более от г. Ереван: 6 регионов</w:t>
            </w:r>
          </w:p>
        </w:tc>
        <w:tc>
          <w:tcPr>
            <w:tcW w:w="2947" w:type="dxa"/>
          </w:tcPr>
          <w:p w14:paraId="1477B541" w14:textId="1B3341E9" w:rsidR="0018547C" w:rsidRPr="0018547C" w:rsidRDefault="0018547C" w:rsidP="0018547C">
            <w:pPr>
              <w:rPr>
                <w:rFonts w:ascii="GHEA Grapalat" w:hAnsi="GHEA Grapalat" w:cs="Arial Armenian"/>
                <w:sz w:val="20"/>
                <w:lang w:val="hy-AM"/>
              </w:rPr>
            </w:pPr>
            <w:r w:rsidRPr="0018547C">
              <w:rPr>
                <w:rFonts w:ascii="GHEA Grapalat" w:hAnsi="GHEA Grapalat" w:cs="Arial Armenian"/>
                <w:sz w:val="20"/>
                <w:lang w:val="hy-AM"/>
              </w:rPr>
              <w:t>Средний опыт работы команды: не менее 1 года</w:t>
            </w:r>
          </w:p>
        </w:tc>
        <w:tc>
          <w:tcPr>
            <w:tcW w:w="4005" w:type="dxa"/>
          </w:tcPr>
          <w:p w14:paraId="4F714C3D" w14:textId="28081307" w:rsidR="0018547C" w:rsidRPr="0018547C" w:rsidRDefault="0018547C" w:rsidP="0018547C">
            <w:pPr>
              <w:jc w:val="both"/>
              <w:rPr>
                <w:rFonts w:ascii="GHEA Grapalat" w:hAnsi="GHEA Grapalat" w:cs="Arial Armenian"/>
                <w:sz w:val="20"/>
                <w:lang w:val="hy-AM"/>
              </w:rPr>
            </w:pPr>
            <w:r w:rsidRPr="0018547C">
              <w:rPr>
                <w:rFonts w:ascii="GHEA Grapalat" w:hAnsi="GHEA Grapalat" w:cs="Arial Armenian"/>
                <w:sz w:val="20"/>
                <w:lang w:val="hy-AM"/>
              </w:rPr>
              <w:t>Текущее обслуживание и/или ремонт генераторов</w:t>
            </w:r>
          </w:p>
        </w:tc>
      </w:tr>
    </w:tbl>
    <w:p w14:paraId="6FD737C5" w14:textId="77777777" w:rsidR="009F6CC6" w:rsidRDefault="009F6CC6" w:rsidP="009F6CC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2E8384D1"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068B1055"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FFE4E8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A16FC49"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5ED970A8"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6C3CBD9"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070367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5BE69659" w14:textId="5E7EE103"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3822BEB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7FBE31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w:t>
      </w:r>
      <w:r w:rsidRPr="007D4470">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5433343"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E123F4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D12212C" w14:textId="5FD15868"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5B8F4610" w14:textId="77777777" w:rsidR="00B051BE" w:rsidRPr="009044F1" w:rsidRDefault="00B051BE" w:rsidP="00B46D58">
      <w:pPr>
        <w:widowControl w:val="0"/>
        <w:spacing w:after="160"/>
        <w:jc w:val="center"/>
        <w:rPr>
          <w:rFonts w:ascii="GHEA Grapalat" w:hAnsi="GHEA Grapalat"/>
          <w:b/>
        </w:rPr>
      </w:pPr>
    </w:p>
    <w:p w14:paraId="227FACA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7105306"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84DCF6A"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0C1B053B"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03A4553F" w14:textId="0EA76B60"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C34EE0">
        <w:rPr>
          <w:rFonts w:ascii="GHEA Grapalat" w:hAnsi="GHEA Grapalat"/>
          <w:sz w:val="24"/>
          <w:szCs w:val="24"/>
        </w:rPr>
        <w:t>запрос котировок</w:t>
      </w:r>
      <w:r w:rsidRPr="009044F1">
        <w:rPr>
          <w:rFonts w:ascii="GHEA Grapalat" w:hAnsi="GHEA Grapalat"/>
          <w:sz w:val="24"/>
          <w:szCs w:val="24"/>
        </w:rPr>
        <w:t>.</w:t>
      </w:r>
    </w:p>
    <w:p w14:paraId="71AB78DB" w14:textId="37C96FE9" w:rsidR="0018547C" w:rsidRPr="002923FC" w:rsidRDefault="0018547C" w:rsidP="0018547C">
      <w:pPr>
        <w:pStyle w:val="23"/>
        <w:widowControl w:val="0"/>
        <w:tabs>
          <w:tab w:val="left" w:pos="1134"/>
        </w:tabs>
        <w:spacing w:line="240" w:lineRule="auto"/>
        <w:ind w:firstLine="567"/>
        <w:contextualSpacing/>
        <w:rPr>
          <w:rFonts w:ascii="GHEA Grapalat" w:hAnsi="GHEA Grapalat" w:cs="Sylfaen"/>
          <w:b/>
          <w:bCs/>
          <w:sz w:val="24"/>
          <w:szCs w:val="24"/>
        </w:rPr>
      </w:pPr>
      <w:r w:rsidRPr="002923FC">
        <w:rPr>
          <w:rFonts w:ascii="GHEA Grapalat" w:hAnsi="GHEA Grapalat"/>
          <w:b/>
          <w:bCs/>
          <w:sz w:val="24"/>
          <w:szCs w:val="24"/>
        </w:rPr>
        <w:t>4.2.</w:t>
      </w:r>
      <w:r w:rsidRPr="002923FC">
        <w:rPr>
          <w:rFonts w:ascii="GHEA Grapalat" w:hAnsi="GHEA Grapalat"/>
          <w:b/>
          <w:bCs/>
          <w:sz w:val="24"/>
          <w:szCs w:val="24"/>
        </w:rPr>
        <w:tab/>
        <w:t xml:space="preserve">Заявки на процедуру необходимо подать в комиссию по адресу г. Ереван, ул. М. </w:t>
      </w:r>
      <w:proofErr w:type="spellStart"/>
      <w:r w:rsidRPr="002923FC">
        <w:rPr>
          <w:rFonts w:ascii="GHEA Grapalat" w:hAnsi="GHEA Grapalat"/>
          <w:b/>
          <w:bCs/>
          <w:sz w:val="24"/>
          <w:szCs w:val="24"/>
        </w:rPr>
        <w:t>Гераци</w:t>
      </w:r>
      <w:proofErr w:type="spellEnd"/>
      <w:r w:rsidRPr="002923FC">
        <w:rPr>
          <w:rFonts w:ascii="GHEA Grapalat" w:hAnsi="GHEA Grapalat"/>
          <w:b/>
          <w:bCs/>
          <w:sz w:val="24"/>
          <w:szCs w:val="24"/>
        </w:rPr>
        <w:t>, д. 12 не позднее, чем в 1</w:t>
      </w:r>
      <w:r>
        <w:rPr>
          <w:rFonts w:ascii="GHEA Grapalat" w:hAnsi="GHEA Grapalat"/>
          <w:b/>
          <w:bCs/>
          <w:sz w:val="24"/>
          <w:szCs w:val="24"/>
          <w:lang w:val="hy-AM"/>
        </w:rPr>
        <w:t>6</w:t>
      </w:r>
      <w:r w:rsidRPr="002923FC">
        <w:rPr>
          <w:rFonts w:ascii="GHEA Grapalat" w:hAnsi="GHEA Grapalat"/>
          <w:b/>
          <w:bCs/>
          <w:sz w:val="24"/>
          <w:szCs w:val="24"/>
        </w:rPr>
        <w:t>:</w:t>
      </w:r>
      <w:r>
        <w:rPr>
          <w:rFonts w:ascii="GHEA Grapalat" w:hAnsi="GHEA Grapalat"/>
          <w:b/>
          <w:bCs/>
          <w:sz w:val="24"/>
          <w:szCs w:val="24"/>
        </w:rPr>
        <w:t>30</w:t>
      </w:r>
      <w:r w:rsidRPr="002923FC">
        <w:rPr>
          <w:rFonts w:ascii="GHEA Grapalat" w:hAnsi="GHEA Grapalat"/>
          <w:b/>
          <w:bCs/>
          <w:sz w:val="24"/>
          <w:szCs w:val="24"/>
        </w:rPr>
        <w:t xml:space="preserve"> часов </w:t>
      </w:r>
      <w:r>
        <w:rPr>
          <w:rFonts w:ascii="GHEA Grapalat" w:hAnsi="GHEA Grapalat"/>
          <w:b/>
          <w:bCs/>
          <w:sz w:val="24"/>
          <w:szCs w:val="24"/>
          <w:lang w:val="hy-AM"/>
        </w:rPr>
        <w:t>1</w:t>
      </w:r>
      <w:r>
        <w:rPr>
          <w:rFonts w:ascii="GHEA Grapalat" w:hAnsi="GHEA Grapalat"/>
          <w:b/>
          <w:bCs/>
          <w:sz w:val="24"/>
          <w:szCs w:val="24"/>
        </w:rPr>
        <w:t>5</w:t>
      </w:r>
      <w:r w:rsidRPr="002923FC">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5317EB8C" w14:textId="0CA3DD11"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18547C" w:rsidRPr="0018547C">
        <w:rPr>
          <w:rFonts w:ascii="GHEA Grapalat" w:hAnsi="GHEA Grapalat"/>
          <w:b/>
          <w:sz w:val="24"/>
          <w:szCs w:val="24"/>
        </w:rPr>
        <w:t xml:space="preserve"> </w:t>
      </w:r>
      <w:r w:rsidR="0018547C">
        <w:rPr>
          <w:rFonts w:ascii="GHEA Grapalat" w:hAnsi="GHEA Grapalat"/>
          <w:b/>
          <w:sz w:val="24"/>
          <w:szCs w:val="24"/>
        </w:rPr>
        <w:t>Зина Товмасян</w:t>
      </w:r>
      <w:r w:rsidR="0018547C">
        <w:rPr>
          <w:rFonts w:ascii="GHEA Grapalat" w:hAnsi="GHEA Grapalat"/>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633371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5D4E509" w14:textId="77777777"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363844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0BD5805E" w14:textId="77777777" w:rsidR="00C648DF" w:rsidRDefault="005F25EF" w:rsidP="00B46D58">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18AA45F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14:paraId="574A7722"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1A3A9618" w14:textId="77777777" w:rsidR="00F003C0" w:rsidRDefault="001361B2" w:rsidP="00F003C0">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684A51CA" w14:textId="634647BA" w:rsidR="00B67CCD" w:rsidRPr="009044F1" w:rsidRDefault="008E58A2" w:rsidP="00F003C0">
      <w:pPr>
        <w:pStyle w:val="norm"/>
        <w:widowControl w:val="0"/>
        <w:tabs>
          <w:tab w:val="left" w:pos="1134"/>
        </w:tabs>
        <w:spacing w:after="160" w:line="240" w:lineRule="auto"/>
        <w:ind w:firstLine="284"/>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630913F" w14:textId="05695423" w:rsidR="006C3115" w:rsidRPr="00AA7117" w:rsidRDefault="008E58A2" w:rsidP="00F003C0">
      <w:pPr>
        <w:widowControl w:val="0"/>
        <w:tabs>
          <w:tab w:val="left" w:pos="1134"/>
        </w:tabs>
        <w:spacing w:after="160"/>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p>
    <w:p w14:paraId="1040CFB8"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16D714E"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EA07E4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E1A15F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9C924A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9013FA"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165B3AA9"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4E61AE5"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w:t>
      </w:r>
      <w:r w:rsidRPr="009044F1">
        <w:rPr>
          <w:rFonts w:ascii="GHEA Grapalat" w:hAnsi="GHEA Grapalat"/>
        </w:rPr>
        <w:lastRenderedPageBreak/>
        <w:t>быть ниже их себестоимости. Расчет предлагаемой цены должен быть представлен в заявке.</w:t>
      </w:r>
    </w:p>
    <w:p w14:paraId="4AA29131"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59A8E203"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19435246"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6B7F85C"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1ABFAC5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643C4BF"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30DFBB3D"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121EE390"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460CBAF8"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716D83A6"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1160630E"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39C4CB5B"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4DBA2F89"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ABE6D90"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767E227F" w14:textId="77777777" w:rsidR="009D180E" w:rsidRDefault="009D180E" w:rsidP="00B46D58">
      <w:pPr>
        <w:widowControl w:val="0"/>
        <w:spacing w:after="160"/>
        <w:ind w:left="567" w:right="565"/>
        <w:jc w:val="center"/>
        <w:rPr>
          <w:rFonts w:ascii="GHEA Grapalat" w:hAnsi="GHEA Grapalat"/>
          <w:b/>
          <w:lang w:val="hy-AM"/>
        </w:rPr>
      </w:pPr>
    </w:p>
    <w:p w14:paraId="5FFE65A2" w14:textId="77777777" w:rsidR="00416546" w:rsidRDefault="00416546" w:rsidP="00B46D58">
      <w:pPr>
        <w:widowControl w:val="0"/>
        <w:spacing w:after="160"/>
        <w:ind w:left="567" w:right="565"/>
        <w:jc w:val="center"/>
        <w:rPr>
          <w:rFonts w:ascii="GHEA Grapalat" w:hAnsi="GHEA Grapalat"/>
          <w:b/>
        </w:rPr>
      </w:pPr>
    </w:p>
    <w:p w14:paraId="3D8DEFAA"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930113F"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412521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DE4ED2B" w14:textId="77777777" w:rsidR="00FA0E41" w:rsidRPr="009044F1" w:rsidRDefault="00FA0E41" w:rsidP="00B46D58">
      <w:pPr>
        <w:widowControl w:val="0"/>
        <w:spacing w:after="160"/>
        <w:ind w:firstLine="567"/>
        <w:jc w:val="center"/>
        <w:rPr>
          <w:rFonts w:ascii="GHEA Grapalat" w:hAnsi="GHEA Grapalat"/>
          <w:b/>
        </w:rPr>
      </w:pPr>
    </w:p>
    <w:p w14:paraId="716AD338"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1B57AC0" w14:textId="1CAA443D" w:rsidR="00F003C0" w:rsidRPr="00AD29CE" w:rsidRDefault="00F003C0" w:rsidP="00F003C0">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на </w:t>
      </w:r>
      <w:r>
        <w:rPr>
          <w:rFonts w:ascii="GHEA Grapalat" w:hAnsi="GHEA Grapalat"/>
          <w:sz w:val="24"/>
          <w:szCs w:val="24"/>
          <w:lang w:val="hy-AM"/>
        </w:rPr>
        <w:t>1</w:t>
      </w:r>
      <w:r>
        <w:rPr>
          <w:rFonts w:ascii="GHEA Grapalat" w:hAnsi="GHEA Grapalat"/>
          <w:sz w:val="24"/>
          <w:szCs w:val="24"/>
        </w:rPr>
        <w:t>5</w:t>
      </w:r>
      <w:r w:rsidRPr="00204A09">
        <w:rPr>
          <w:rFonts w:ascii="GHEA Grapalat" w:hAnsi="GHEA Grapalat"/>
          <w:b/>
          <w:sz w:val="24"/>
          <w:szCs w:val="24"/>
        </w:rPr>
        <w:t>-ый день в 1</w:t>
      </w:r>
      <w:r>
        <w:rPr>
          <w:rFonts w:ascii="GHEA Grapalat" w:hAnsi="GHEA Grapalat"/>
          <w:b/>
          <w:sz w:val="24"/>
          <w:szCs w:val="24"/>
          <w:lang w:val="hy-AM"/>
        </w:rPr>
        <w:t>6</w:t>
      </w:r>
      <w:r w:rsidRPr="00204A09">
        <w:rPr>
          <w:rFonts w:ascii="GHEA Grapalat" w:hAnsi="GHEA Grapalat"/>
          <w:b/>
          <w:sz w:val="24"/>
          <w:szCs w:val="24"/>
        </w:rPr>
        <w:t>:30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14:paraId="7304929B"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11793873"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2775C3B"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81A3612"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0994D72"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43CE063"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E7904DD"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3BC7664"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016A79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w:t>
      </w:r>
      <w:r w:rsidRPr="009044F1">
        <w:rPr>
          <w:rFonts w:ascii="GHEA Grapalat" w:hAnsi="GHEA Grapalat"/>
        </w:rPr>
        <w:lastRenderedPageBreak/>
        <w:t>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4027BD05"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782453A9" w14:textId="77777777" w:rsidR="00F003C0" w:rsidRPr="00A01157" w:rsidRDefault="00FD2748" w:rsidP="00F003C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003C0" w:rsidRPr="00E063D7">
        <w:rPr>
          <w:rFonts w:ascii="GHEA Grapalat" w:hAnsi="GHEA Grapalat"/>
          <w:b/>
          <w:i w:val="0"/>
          <w:sz w:val="22"/>
          <w:szCs w:val="22"/>
        </w:rPr>
        <w:t>установленному Центральным банком Армении на момент вскрытия заявок</w:t>
      </w:r>
      <w:r w:rsidR="00F003C0">
        <w:rPr>
          <w:rFonts w:ascii="GHEA Grapalat" w:hAnsi="GHEA Grapalat"/>
          <w:b/>
          <w:i w:val="0"/>
          <w:sz w:val="22"/>
          <w:szCs w:val="22"/>
        </w:rPr>
        <w:t>.</w:t>
      </w:r>
    </w:p>
    <w:p w14:paraId="2CBCB660" w14:textId="24AA84DD" w:rsidR="009B6D58" w:rsidRPr="00F003C0" w:rsidRDefault="00FD2748" w:rsidP="00F003C0">
      <w:pPr>
        <w:pStyle w:val="a3"/>
        <w:widowControl w:val="0"/>
        <w:tabs>
          <w:tab w:val="left" w:pos="1134"/>
        </w:tabs>
        <w:spacing w:after="160" w:line="240" w:lineRule="auto"/>
        <w:ind w:firstLine="567"/>
        <w:rPr>
          <w:rFonts w:ascii="GHEA Grapalat" w:hAnsi="GHEA Grapalat" w:cs="Sylfaen"/>
          <w:i w:val="0"/>
          <w:iCs/>
          <w:sz w:val="24"/>
          <w:szCs w:val="24"/>
        </w:rPr>
      </w:pPr>
      <w:r w:rsidRPr="00F003C0">
        <w:rPr>
          <w:rFonts w:ascii="GHEA Grapalat" w:hAnsi="GHEA Grapalat"/>
          <w:i w:val="0"/>
          <w:iCs/>
          <w:sz w:val="24"/>
          <w:szCs w:val="24"/>
        </w:rPr>
        <w:t>8.</w:t>
      </w:r>
      <w:r w:rsidR="00B24E24" w:rsidRPr="00F003C0">
        <w:rPr>
          <w:rFonts w:ascii="GHEA Grapalat" w:hAnsi="GHEA Grapalat"/>
          <w:i w:val="0"/>
          <w:iCs/>
          <w:sz w:val="24"/>
          <w:szCs w:val="24"/>
        </w:rPr>
        <w:t>5</w:t>
      </w:r>
      <w:r w:rsidRPr="00F003C0">
        <w:rPr>
          <w:rFonts w:ascii="GHEA Grapalat" w:hAnsi="GHEA Grapalat"/>
          <w:i w:val="0"/>
          <w:iCs/>
          <w:sz w:val="24"/>
          <w:szCs w:val="24"/>
        </w:rPr>
        <w:t>.</w:t>
      </w:r>
      <w:r w:rsidR="00644850" w:rsidRPr="00F003C0">
        <w:rPr>
          <w:rFonts w:ascii="GHEA Grapalat" w:hAnsi="GHEA Grapalat"/>
          <w:i w:val="0"/>
          <w:iCs/>
          <w:sz w:val="24"/>
          <w:szCs w:val="24"/>
        </w:rPr>
        <w:tab/>
      </w:r>
      <w:r w:rsidRPr="00F003C0">
        <w:rPr>
          <w:rFonts w:ascii="GHEA Grapalat" w:hAnsi="GHEA Grapalat"/>
          <w:i w:val="0"/>
          <w:iCs/>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003C0">
        <w:rPr>
          <w:rFonts w:ascii="GHEA Grapalat" w:hAnsi="GHEA Grapalat"/>
          <w:i w:val="0"/>
          <w:iCs/>
          <w:sz w:val="24"/>
          <w:szCs w:val="24"/>
        </w:rPr>
        <w:t>отобранного</w:t>
      </w:r>
      <w:r w:rsidR="00970000" w:rsidRPr="00F003C0">
        <w:rPr>
          <w:rFonts w:ascii="GHEA Grapalat" w:hAnsi="GHEA Grapalat"/>
          <w:i w:val="0"/>
          <w:iCs/>
          <w:sz w:val="24"/>
          <w:szCs w:val="24"/>
        </w:rPr>
        <w:t xml:space="preserve"> </w:t>
      </w:r>
      <w:r w:rsidR="00C87E93" w:rsidRPr="00F003C0">
        <w:rPr>
          <w:rFonts w:ascii="GHEA Grapalat" w:hAnsi="GHEA Grapalat"/>
          <w:i w:val="0"/>
          <w:iCs/>
          <w:sz w:val="24"/>
          <w:szCs w:val="24"/>
        </w:rPr>
        <w:t>и непризнанных таковыми</w:t>
      </w:r>
      <w:r w:rsidR="00A00A1F" w:rsidRPr="00F003C0">
        <w:rPr>
          <w:rFonts w:ascii="GHEA Grapalat" w:hAnsi="GHEA Grapalat"/>
          <w:i w:val="0"/>
          <w:iCs/>
          <w:sz w:val="24"/>
          <w:szCs w:val="24"/>
        </w:rPr>
        <w:t xml:space="preserve"> </w:t>
      </w:r>
      <w:r w:rsidRPr="00F003C0">
        <w:rPr>
          <w:rFonts w:ascii="GHEA Grapalat" w:hAnsi="GHEA Grapalat"/>
          <w:i w:val="0"/>
          <w:iCs/>
          <w:sz w:val="24"/>
          <w:szCs w:val="24"/>
        </w:rPr>
        <w:t>участников.</w:t>
      </w:r>
      <w:r w:rsidR="00D87048" w:rsidRPr="00F003C0">
        <w:rPr>
          <w:rFonts w:ascii="GHEA Grapalat" w:hAnsi="GHEA Grapalat"/>
          <w:i w:val="0"/>
          <w:iCs/>
          <w:sz w:val="24"/>
          <w:szCs w:val="24"/>
        </w:rPr>
        <w:t xml:space="preserve"> </w:t>
      </w:r>
      <w:r w:rsidRPr="00F003C0">
        <w:rPr>
          <w:rFonts w:ascii="GHEA Grapalat" w:hAnsi="GHEA Grapalat"/>
          <w:i w:val="0"/>
          <w:iCs/>
          <w:sz w:val="24"/>
          <w:szCs w:val="24"/>
        </w:rPr>
        <w:t>При равенстве предложенных наименьших цен</w:t>
      </w:r>
      <w:r w:rsidR="00186559" w:rsidRPr="00F003C0">
        <w:rPr>
          <w:rFonts w:ascii="GHEA Grapalat" w:hAnsi="GHEA Grapalat"/>
          <w:i w:val="0"/>
          <w:iCs/>
          <w:sz w:val="24"/>
          <w:szCs w:val="24"/>
        </w:rPr>
        <w:t>:</w:t>
      </w:r>
    </w:p>
    <w:p w14:paraId="5EAD5CC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3BCE6C8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926767E"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39CBED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F528D6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5D08A5CD"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w:t>
      </w:r>
      <w:r w:rsidRPr="009775E8">
        <w:rPr>
          <w:rFonts w:ascii="GHEA Grapalat" w:hAnsi="GHEA Grapalat"/>
          <w:sz w:val="24"/>
          <w:szCs w:val="24"/>
        </w:rPr>
        <w:lastRenderedPageBreak/>
        <w:t xml:space="preserve">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FCD9871"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D5E0143" w14:textId="77777777" w:rsidR="002D3C23" w:rsidRDefault="00A150A9" w:rsidP="002D3C23">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508E9" w:rsidRPr="009B464B">
        <w:rPr>
          <w:rFonts w:ascii="GHEA Grapalat" w:hAnsi="GHEA Grapalat"/>
          <w:sz w:val="24"/>
          <w:szCs w:val="24"/>
        </w:rPr>
        <w:t xml:space="preserve">включая те случаи, </w:t>
      </w:r>
      <w:r w:rsidR="007508E9" w:rsidRPr="00BB0C4D">
        <w:rPr>
          <w:rFonts w:ascii="GHEA Grapalat" w:hAnsi="GHEA Grapalat"/>
          <w:sz w:val="24"/>
          <w:szCs w:val="24"/>
        </w:rPr>
        <w:t>когда лицо, включённое в список, предусмотренный подпунктом 2 пункта 2 постановления  Правительства РА от 20.06.2025 № 817-А, предлагается участником в качестве</w:t>
      </w:r>
      <w:r w:rsidR="007508E9">
        <w:rPr>
          <w:rFonts w:ascii="GHEA Grapalat" w:hAnsi="GHEA Grapalat"/>
          <w:sz w:val="24"/>
          <w:szCs w:val="24"/>
          <w:lang w:val="hy-AM"/>
        </w:rPr>
        <w:t xml:space="preserve"> </w:t>
      </w:r>
      <w:r w:rsidR="007508E9">
        <w:rPr>
          <w:rFonts w:ascii="GHEA Grapalat" w:hAnsi="GHEA Grapalat"/>
          <w:sz w:val="24"/>
          <w:szCs w:val="24"/>
        </w:rPr>
        <w:t>агента</w:t>
      </w:r>
      <w:r w:rsidR="002D3C23">
        <w:rPr>
          <w:rFonts w:ascii="GHEA Grapalat" w:hAnsi="GHEA Grapalat"/>
          <w:sz w:val="24"/>
          <w:szCs w:val="24"/>
        </w:rPr>
        <w:t xml:space="preserve"> (исполнителя)</w:t>
      </w:r>
      <w:r w:rsidR="007508E9" w:rsidRPr="00F8703D">
        <w:t>,</w:t>
      </w:r>
      <w:r w:rsidR="007508E9">
        <w:rPr>
          <w:rFonts w:asciiTheme="minorHAnsi" w:hAnsiTheme="minorHAnsi"/>
        </w:rPr>
        <w:t xml:space="preserve"> </w:t>
      </w:r>
      <w:r w:rsidR="0057264D">
        <w:rPr>
          <w:rFonts w:ascii="GHEA Grapalat" w:hAnsi="GHEA Grapalat"/>
          <w:sz w:val="24"/>
          <w:szCs w:val="24"/>
        </w:rPr>
        <w:t xml:space="preserve">то </w:t>
      </w:r>
      <w:r w:rsidR="002D3C23"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2D3C23" w:rsidRPr="00D3436F">
        <w:rPr>
          <w:rFonts w:ascii="GHEA Grapalat" w:hAnsi="GHEA Grapalat"/>
          <w:sz w:val="24"/>
          <w:szCs w:val="24"/>
        </w:rPr>
        <w:t xml:space="preserve"> </w:t>
      </w:r>
      <w:r w:rsidR="002D3C23">
        <w:rPr>
          <w:rFonts w:ascii="GHEA Grapalat" w:hAnsi="GHEA Grapalat"/>
        </w:rPr>
        <w:t xml:space="preserve">в электронной форме </w:t>
      </w:r>
      <w:r w:rsidR="002D3C23"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A635BDB"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0C7A56A" w14:textId="77777777" w:rsidR="00FC5373" w:rsidRPr="00AA7117" w:rsidRDefault="00FC5373" w:rsidP="00FC5373">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621D0F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A5963B9"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253968F"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w:t>
      </w:r>
      <w:r w:rsidR="00895E05" w:rsidRPr="00895E05">
        <w:rPr>
          <w:rFonts w:ascii="GHEA Grapalat" w:hAnsi="GHEA Grapalat"/>
          <w:sz w:val="24"/>
          <w:szCs w:val="24"/>
        </w:rPr>
        <w:lastRenderedPageBreak/>
        <w:t>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BC3CA6F"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139E009"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4549FB3"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D7F551E"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58F1377D"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38EA9D36"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1B9E028D"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w:t>
      </w:r>
      <w:r w:rsidRPr="006D55DC">
        <w:rPr>
          <w:rFonts w:ascii="GHEA Grapalat" w:hAnsi="GHEA Grapalat"/>
        </w:rPr>
        <w:lastRenderedPageBreak/>
        <w:t>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17D49E36" w14:textId="77777777" w:rsidR="00EA341B"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EA341B">
        <w:rPr>
          <w:rFonts w:ascii="GHEA Grapalat" w:hAnsi="GHEA Grapalat" w:cs="Sylfaen"/>
        </w:rPr>
        <w:t>:</w:t>
      </w:r>
    </w:p>
    <w:p w14:paraId="52C63FEE" w14:textId="77777777" w:rsidR="006D55DC" w:rsidRDefault="00EA341B"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агента</w:t>
      </w:r>
      <w:r w:rsidR="00C81D93">
        <w:rPr>
          <w:rFonts w:ascii="GHEA Grapalat" w:hAnsi="GHEA Grapalat" w:cs="Sylfaen"/>
        </w:rPr>
        <w:t xml:space="preserve"> (исполнителя)</w:t>
      </w:r>
      <w:r>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14:paraId="1A8F5DC9" w14:textId="77777777" w:rsidR="00EA341B" w:rsidRPr="00686E1A" w:rsidRDefault="00CC4C4C" w:rsidP="00EA341B">
      <w:pPr>
        <w:widowControl w:val="0"/>
        <w:tabs>
          <w:tab w:val="left" w:pos="0"/>
        </w:tabs>
        <w:ind w:left="-284" w:firstLine="284"/>
        <w:jc w:val="both"/>
        <w:rPr>
          <w:rFonts w:ascii="GHEA Grapalat" w:hAnsi="GHEA Grapalat"/>
        </w:rPr>
      </w:pPr>
      <w:r>
        <w:rPr>
          <w:rFonts w:ascii="GHEA Grapalat" w:hAnsi="GHEA Grapalat" w:cs="Sylfaen"/>
        </w:rPr>
        <w:t>-</w:t>
      </w:r>
      <w:r w:rsidR="00EA341B" w:rsidRPr="00686E1A">
        <w:rPr>
          <w:rFonts w:ascii="GHEA Grapalat" w:hAnsi="GHEA Grapalat"/>
        </w:rPr>
        <w:t xml:space="preserve"> </w:t>
      </w:r>
      <w:r>
        <w:rPr>
          <w:rFonts w:ascii="GHEA Grapalat" w:hAnsi="GHEA Grapalat"/>
        </w:rPr>
        <w:t>о</w:t>
      </w:r>
      <w:r w:rsidR="00EA341B" w:rsidRPr="00686E1A">
        <w:rPr>
          <w:rFonts w:ascii="GHEA Grapalat" w:hAnsi="GHEA Grapalat"/>
        </w:rPr>
        <w:t>бстоятельство, предусмотренное в пункте 8.</w:t>
      </w:r>
      <w:r w:rsidR="00EA341B">
        <w:rPr>
          <w:rFonts w:ascii="GHEA Grapalat" w:hAnsi="GHEA Grapalat"/>
        </w:rPr>
        <w:t>8</w:t>
      </w:r>
      <w:r w:rsidR="00EA341B" w:rsidRPr="00686E1A">
        <w:rPr>
          <w:rFonts w:ascii="GHEA Grapalat" w:hAnsi="GHEA Grapalat"/>
          <w:lang w:val="hy-AM"/>
        </w:rPr>
        <w:t>.1</w:t>
      </w:r>
      <w:r w:rsidR="00EA341B" w:rsidRPr="00686E1A">
        <w:rPr>
          <w:rFonts w:ascii="GHEA Grapalat" w:hAnsi="GHEA Grapalat"/>
        </w:rPr>
        <w:t xml:space="preserve"> части</w:t>
      </w:r>
      <w:r w:rsidR="00EA341B" w:rsidRPr="00686E1A">
        <w:rPr>
          <w:rFonts w:ascii="GHEA Grapalat" w:hAnsi="GHEA Grapalat"/>
          <w:lang w:val="hy-AM"/>
        </w:rPr>
        <w:t xml:space="preserve"> 1</w:t>
      </w:r>
      <w:r w:rsidR="00EA341B"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090DB713" w14:textId="77777777" w:rsidR="00EA341B" w:rsidRPr="0087724F" w:rsidRDefault="00EA341B" w:rsidP="00B46D58">
      <w:pPr>
        <w:widowControl w:val="0"/>
        <w:tabs>
          <w:tab w:val="left" w:pos="1276"/>
        </w:tabs>
        <w:spacing w:after="160"/>
        <w:ind w:firstLine="567"/>
        <w:jc w:val="both"/>
        <w:rPr>
          <w:rFonts w:ascii="GHEA Grapalat" w:hAnsi="GHEA Grapalat"/>
        </w:rPr>
      </w:pPr>
    </w:p>
    <w:p w14:paraId="6E34F937"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1499E5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4CC7C7"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C98D20C"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отмеченный в настоящем </w:t>
      </w:r>
      <w:r w:rsidRPr="00AA5BD2">
        <w:rPr>
          <w:rFonts w:ascii="GHEA Grapalat" w:hAnsi="GHEA Grapalat"/>
        </w:rPr>
        <w:lastRenderedPageBreak/>
        <w:t>приглашении электронный адрес секретаря комиссии.</w:t>
      </w:r>
    </w:p>
    <w:p w14:paraId="2DBED08A"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5318B9" w14:textId="20EEDDC1"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14:paraId="6AE83BD5"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6A4C5748"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DBD5D9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4BB598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267097B"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5E38150"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3E4946E" w14:textId="4F18B27C" w:rsidR="00EE5A30" w:rsidRPr="00F003C0" w:rsidRDefault="00EE5A30" w:rsidP="009E460F">
      <w:pPr>
        <w:pStyle w:val="23"/>
        <w:widowControl w:val="0"/>
        <w:spacing w:after="160" w:line="240" w:lineRule="auto"/>
        <w:ind w:left="284" w:firstLine="567"/>
        <w:contextualSpacing/>
        <w:rPr>
          <w:rFonts w:ascii="GHEA Grapalat" w:hAnsi="GHEA Grapalat"/>
          <w:b/>
          <w:bCs/>
          <w:sz w:val="24"/>
          <w:szCs w:val="24"/>
        </w:rPr>
      </w:pPr>
      <w:r w:rsidRPr="00F003C0">
        <w:rPr>
          <w:rFonts w:ascii="GHEA Grapalat" w:hAnsi="GHEA Grapalat"/>
          <w:b/>
          <w:bCs/>
          <w:sz w:val="24"/>
          <w:szCs w:val="24"/>
        </w:rPr>
        <w:t>Период ожидания в случае настоящей процедуры составляет "</w:t>
      </w:r>
      <w:r w:rsidR="00F003C0">
        <w:rPr>
          <w:rFonts w:ascii="GHEA Grapalat" w:hAnsi="GHEA Grapalat"/>
          <w:b/>
          <w:bCs/>
          <w:sz w:val="24"/>
          <w:szCs w:val="24"/>
        </w:rPr>
        <w:t>10</w:t>
      </w:r>
      <w:r w:rsidRPr="00F003C0">
        <w:rPr>
          <w:rFonts w:ascii="GHEA Grapalat" w:hAnsi="GHEA Grapalat"/>
          <w:b/>
          <w:bCs/>
          <w:sz w:val="24"/>
          <w:szCs w:val="24"/>
        </w:rPr>
        <w:t>" календарных дней. Период ожидания:</w:t>
      </w:r>
    </w:p>
    <w:p w14:paraId="031F2CE9"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5E0A9E2A"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862A1F3"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w:t>
      </w:r>
      <w:r w:rsidRPr="00747338">
        <w:rPr>
          <w:rFonts w:ascii="GHEA Grapalat" w:hAnsi="GHEA Grapalat"/>
          <w:sz w:val="24"/>
          <w:szCs w:val="24"/>
        </w:rPr>
        <w:lastRenderedPageBreak/>
        <w:t>закупки несостоявшейся, является ничтожным.</w:t>
      </w:r>
    </w:p>
    <w:p w14:paraId="5AEBDF50"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25E2D97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0ABD055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083B2E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277313E6"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04CF1914"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1801C26D"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68C7EE1"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6EC48D1"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
    <w:p w14:paraId="51B253EA" w14:textId="0E33D6D8"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w:t>
      </w:r>
    </w:p>
    <w:p w14:paraId="354A0229" w14:textId="77777777" w:rsidR="00CD2651" w:rsidRPr="00D532B5" w:rsidDel="009A515F" w:rsidRDefault="00055FCF">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14:paraId="0C5A2578" w14:textId="43DBBBE3" w:rsidR="00F003C0" w:rsidRDefault="00030D40" w:rsidP="00B46D58">
      <w:pPr>
        <w:widowControl w:val="0"/>
        <w:tabs>
          <w:tab w:val="left" w:pos="1276"/>
        </w:tabs>
        <w:spacing w:after="160"/>
        <w:ind w:firstLine="567"/>
        <w:jc w:val="both"/>
        <w:rPr>
          <w:rFonts w:ascii="Cambria Math" w:hAnsi="Cambria Math"/>
          <w:i/>
          <w:lang w:val="hy-AM"/>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00F003C0">
        <w:rPr>
          <w:rFonts w:ascii="GHEA Grapalat" w:hAnsi="GHEA Grapalat"/>
        </w:rPr>
        <w:t>10</w:t>
      </w:r>
      <w:r w:rsidR="007D69E3">
        <w:rPr>
          <w:rFonts w:ascii="GHEA Grapalat" w:hAnsi="GHEA Grapalat" w:cs="Sylfaen"/>
        </w:rPr>
        <w:t xml:space="preserve"> </w:t>
      </w:r>
      <w:r w:rsidRPr="00853D2D">
        <w:rPr>
          <w:rFonts w:ascii="GHEA Grapalat" w:hAnsi="GHEA Grapalat"/>
        </w:rPr>
        <w:t xml:space="preserve">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F003C0" w:rsidRPr="00C67FAB">
        <w:rPr>
          <w:rFonts w:ascii="GHEA Grapalat" w:hAnsi="GHEA Grapalat"/>
          <w:i/>
        </w:rPr>
        <w:t xml:space="preserve">в одностороннем порядке утвержденного заявления-в виде неустойки </w:t>
      </w:r>
      <w:r w:rsidR="00F003C0" w:rsidRPr="00B66201">
        <w:rPr>
          <w:rFonts w:ascii="GHEA Grapalat" w:hAnsi="GHEA Grapalat"/>
          <w:i/>
        </w:rPr>
        <w:t>(приложение 5.1)</w:t>
      </w:r>
      <w:r w:rsidR="00F003C0">
        <w:rPr>
          <w:rFonts w:ascii="Cambria Math" w:hAnsi="Cambria Math"/>
          <w:i/>
          <w:lang w:val="hy-AM"/>
        </w:rPr>
        <w:t>․</w:t>
      </w:r>
    </w:p>
    <w:p w14:paraId="44AD2381" w14:textId="4862AB80"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lastRenderedPageBreak/>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4137DB70"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6EA2DC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30EB202F"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73E6C56"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40CF011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9044F1">
        <w:rPr>
          <w:rFonts w:ascii="GHEA Grapalat" w:hAnsi="GHEA Grapalat"/>
        </w:rPr>
        <w:t>обеспечени</w:t>
      </w:r>
      <w:r w:rsidR="00FE23C4">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069FE76" w14:textId="6C519CFD" w:rsidR="002807DD" w:rsidRDefault="002807DD" w:rsidP="002807DD">
      <w:pPr>
        <w:rPr>
          <w:rFonts w:ascii="GHEA Grapalat" w:hAnsi="GHEA Grapalat"/>
          <w:b/>
        </w:rPr>
      </w:pPr>
      <w:r>
        <w:rPr>
          <w:rFonts w:ascii="GHEA Grapalat" w:hAnsi="GHEA Grapalat"/>
          <w:b/>
        </w:rPr>
        <w:t xml:space="preserve">                      </w:t>
      </w:r>
    </w:p>
    <w:p w14:paraId="5D53E1A9"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760506B4"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lastRenderedPageBreak/>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39DF2053"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3FE7F096"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0057B91"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2D6231AF" w14:textId="77777777" w:rsidR="00DA751A" w:rsidRDefault="00DA751A" w:rsidP="002807DD">
      <w:pPr>
        <w:rPr>
          <w:rFonts w:ascii="GHEA Grapalat" w:hAnsi="GHEA Grapalat"/>
          <w:b/>
        </w:rPr>
      </w:pPr>
    </w:p>
    <w:p w14:paraId="2B18CF68"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71D99189" w14:textId="77777777" w:rsidR="002807DD" w:rsidRPr="009044F1" w:rsidRDefault="002807DD" w:rsidP="002807DD">
      <w:pPr>
        <w:rPr>
          <w:rFonts w:ascii="GHEA Grapalat" w:hAnsi="GHEA Grapalat" w:cs="Arial"/>
          <w:b/>
        </w:rPr>
      </w:pPr>
    </w:p>
    <w:p w14:paraId="42B11CEC"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FAF4FC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394F238" w14:textId="7A932A5D"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31F4A" w:rsidRPr="009044F1">
        <w:rPr>
          <w:rFonts w:ascii="GHEA Grapalat" w:hAnsi="GHEA Grapalat"/>
        </w:rPr>
        <w:t>)</w:t>
      </w:r>
      <w:r w:rsidR="00D31F4A" w:rsidRPr="005114D0">
        <w:rPr>
          <w:rFonts w:ascii="GHEA Grapalat" w:hAnsi="GHEA Grapalat"/>
        </w:rPr>
        <w:tab/>
      </w:r>
      <w:r w:rsidR="00D31F4A" w:rsidRPr="00B02E29">
        <w:rPr>
          <w:rFonts w:ascii="GHEA Grapalat" w:hAnsi="GHEA Grapalat"/>
        </w:rPr>
        <w:t>прекращается</w:t>
      </w:r>
      <w:r w:rsidR="00D31F4A">
        <w:rPr>
          <w:rFonts w:ascii="GHEA Grapalat" w:hAnsi="GHEA Grapalat"/>
        </w:rPr>
        <w:t xml:space="preserve"> </w:t>
      </w:r>
      <w:r w:rsidR="00D31F4A" w:rsidRPr="00B02E29">
        <w:rPr>
          <w:rFonts w:ascii="GHEA Grapalat" w:hAnsi="GHEA Grapalat"/>
        </w:rPr>
        <w:t>потребность</w:t>
      </w:r>
      <w:r w:rsidR="00D31F4A">
        <w:rPr>
          <w:rFonts w:ascii="GHEA Grapalat" w:hAnsi="GHEA Grapalat"/>
        </w:rPr>
        <w:t xml:space="preserve"> </w:t>
      </w:r>
      <w:r w:rsidR="00D31F4A" w:rsidRPr="00B02E29">
        <w:rPr>
          <w:rFonts w:ascii="GHEA Grapalat" w:hAnsi="GHEA Grapalat"/>
        </w:rPr>
        <w:t>в</w:t>
      </w:r>
      <w:r w:rsidR="00D31F4A">
        <w:rPr>
          <w:rFonts w:ascii="GHEA Grapalat" w:hAnsi="GHEA Grapalat"/>
        </w:rPr>
        <w:t xml:space="preserve"> </w:t>
      </w:r>
      <w:r w:rsidR="00D31F4A" w:rsidRPr="00B02E29">
        <w:rPr>
          <w:rFonts w:ascii="GHEA Grapalat" w:hAnsi="GHEA Grapalat"/>
        </w:rPr>
        <w:t>закупке.</w:t>
      </w:r>
      <w:r w:rsidR="00D31F4A">
        <w:rPr>
          <w:rFonts w:ascii="GHEA Grapalat" w:hAnsi="GHEA Grapalat"/>
        </w:rPr>
        <w:t xml:space="preserve"> </w:t>
      </w:r>
      <w:r w:rsidR="00D31F4A" w:rsidRPr="00B02E29">
        <w:rPr>
          <w:rFonts w:ascii="GHEA Grapalat" w:hAnsi="GHEA Grapalat"/>
        </w:rPr>
        <w:t>При</w:t>
      </w:r>
      <w:r w:rsidR="00D31F4A">
        <w:rPr>
          <w:rFonts w:ascii="GHEA Grapalat" w:hAnsi="GHEA Grapalat"/>
        </w:rPr>
        <w:t xml:space="preserve"> </w:t>
      </w:r>
      <w:r w:rsidR="00D31F4A" w:rsidRPr="00B02E29">
        <w:rPr>
          <w:rFonts w:ascii="GHEA Grapalat" w:hAnsi="GHEA Grapalat"/>
        </w:rPr>
        <w:t>этом</w:t>
      </w:r>
      <w:r w:rsidR="00D31F4A">
        <w:rPr>
          <w:rFonts w:ascii="GHEA Grapalat" w:hAnsi="GHEA Grapalat"/>
        </w:rPr>
        <w:t xml:space="preserve"> </w:t>
      </w:r>
      <w:r w:rsidR="00D31F4A" w:rsidRPr="00B02E29">
        <w:rPr>
          <w:rFonts w:ascii="GHEA Grapalat" w:hAnsi="GHEA Grapalat"/>
        </w:rPr>
        <w:t>процедура</w:t>
      </w:r>
      <w:r w:rsidR="00D31F4A">
        <w:rPr>
          <w:rFonts w:ascii="GHEA Grapalat" w:hAnsi="GHEA Grapalat"/>
        </w:rPr>
        <w:t xml:space="preserve"> </w:t>
      </w:r>
      <w:r w:rsidR="00D31F4A" w:rsidRPr="00B02E29">
        <w:rPr>
          <w:rFonts w:ascii="GHEA Grapalat" w:hAnsi="GHEA Grapalat"/>
        </w:rPr>
        <w:t>закупки,</w:t>
      </w:r>
      <w:r w:rsidR="00D31F4A">
        <w:rPr>
          <w:rFonts w:ascii="GHEA Grapalat" w:hAnsi="GHEA Grapalat"/>
        </w:rPr>
        <w:t xml:space="preserve"> </w:t>
      </w:r>
      <w:r w:rsidR="00D31F4A" w:rsidRPr="00B02E29">
        <w:rPr>
          <w:rFonts w:ascii="GHEA Grapalat" w:hAnsi="GHEA Grapalat"/>
        </w:rPr>
        <w:t>организованная</w:t>
      </w:r>
      <w:r w:rsidR="00D31F4A">
        <w:rPr>
          <w:rFonts w:ascii="GHEA Grapalat" w:hAnsi="GHEA Grapalat"/>
        </w:rPr>
        <w:t xml:space="preserve"> </w:t>
      </w:r>
      <w:r w:rsidR="00D31F4A" w:rsidRPr="00B02E29">
        <w:rPr>
          <w:rFonts w:ascii="GHEA Grapalat" w:hAnsi="GHEA Grapalat"/>
        </w:rPr>
        <w:t>для</w:t>
      </w:r>
      <w:r w:rsidR="00D31F4A">
        <w:rPr>
          <w:rFonts w:ascii="GHEA Grapalat" w:hAnsi="GHEA Grapalat"/>
        </w:rPr>
        <w:t xml:space="preserve"> </w:t>
      </w:r>
      <w:r w:rsidR="00D31F4A" w:rsidRPr="00B02E29">
        <w:rPr>
          <w:rFonts w:ascii="GHEA Grapalat" w:hAnsi="GHEA Grapalat"/>
        </w:rPr>
        <w:t>нужд</w:t>
      </w:r>
      <w:r w:rsidR="00D31F4A">
        <w:rPr>
          <w:rFonts w:ascii="GHEA Grapalat" w:hAnsi="GHEA Grapalat"/>
        </w:rPr>
        <w:t xml:space="preserve"> </w:t>
      </w:r>
      <w:r w:rsidR="00D31F4A" w:rsidRPr="00B02E29">
        <w:rPr>
          <w:rFonts w:ascii="GHEA Grapalat" w:hAnsi="GHEA Grapalat"/>
        </w:rPr>
        <w:t>государства</w:t>
      </w:r>
      <w:r w:rsidR="00D31F4A">
        <w:rPr>
          <w:rFonts w:ascii="GHEA Grapalat" w:hAnsi="GHEA Grapalat"/>
        </w:rPr>
        <w:t xml:space="preserve"> </w:t>
      </w:r>
      <w:r w:rsidR="00D31F4A" w:rsidRPr="00B02E29">
        <w:rPr>
          <w:rFonts w:ascii="GHEA Grapalat" w:hAnsi="GHEA Grapalat"/>
        </w:rPr>
        <w:t>или</w:t>
      </w:r>
      <w:r w:rsidR="00D31F4A">
        <w:rPr>
          <w:rFonts w:ascii="GHEA Grapalat" w:hAnsi="GHEA Grapalat"/>
        </w:rPr>
        <w:t xml:space="preserve"> </w:t>
      </w:r>
      <w:r w:rsidR="00D31F4A" w:rsidRPr="00B02E29">
        <w:rPr>
          <w:rFonts w:ascii="GHEA Grapalat" w:hAnsi="GHEA Grapalat"/>
        </w:rPr>
        <w:t>общин,</w:t>
      </w:r>
      <w:r w:rsidR="00D31F4A">
        <w:rPr>
          <w:rFonts w:ascii="GHEA Grapalat" w:hAnsi="GHEA Grapalat"/>
        </w:rPr>
        <w:t xml:space="preserve"> </w:t>
      </w:r>
      <w:r w:rsidR="00D31F4A" w:rsidRPr="00B02E29">
        <w:rPr>
          <w:rFonts w:ascii="GHEA Grapalat" w:hAnsi="GHEA Grapalat"/>
        </w:rPr>
        <w:t>может</w:t>
      </w:r>
      <w:r w:rsidR="00D31F4A">
        <w:rPr>
          <w:rFonts w:ascii="GHEA Grapalat" w:hAnsi="GHEA Grapalat"/>
        </w:rPr>
        <w:t xml:space="preserve"> </w:t>
      </w:r>
      <w:r w:rsidR="00D31F4A" w:rsidRPr="00B02E29">
        <w:rPr>
          <w:rFonts w:ascii="GHEA Grapalat" w:hAnsi="GHEA Grapalat"/>
        </w:rPr>
        <w:t>быть</w:t>
      </w:r>
      <w:r w:rsidR="00D31F4A">
        <w:rPr>
          <w:rFonts w:ascii="GHEA Grapalat" w:hAnsi="GHEA Grapalat"/>
        </w:rPr>
        <w:t xml:space="preserve"> </w:t>
      </w:r>
      <w:r w:rsidR="00D31F4A" w:rsidRPr="00B02E29">
        <w:rPr>
          <w:rFonts w:ascii="GHEA Grapalat" w:hAnsi="GHEA Grapalat"/>
        </w:rPr>
        <w:t>объявлена</w:t>
      </w:r>
      <w:r w:rsidR="00D31F4A">
        <w:rPr>
          <w:rFonts w:ascii="GHEA Grapalat" w:hAnsi="GHEA Grapalat"/>
        </w:rPr>
        <w:t xml:space="preserve"> </w:t>
      </w:r>
      <w:r w:rsidR="00D31F4A" w:rsidRPr="00B02E29">
        <w:rPr>
          <w:rFonts w:ascii="GHEA Grapalat" w:hAnsi="GHEA Grapalat"/>
        </w:rPr>
        <w:t>полностью</w:t>
      </w:r>
      <w:r w:rsidR="00D31F4A">
        <w:rPr>
          <w:rFonts w:ascii="GHEA Grapalat" w:hAnsi="GHEA Grapalat"/>
        </w:rPr>
        <w:t xml:space="preserve"> </w:t>
      </w:r>
      <w:r w:rsidR="00D31F4A" w:rsidRPr="00B02E29">
        <w:rPr>
          <w:rFonts w:ascii="GHEA Grapalat" w:hAnsi="GHEA Grapalat"/>
        </w:rPr>
        <w:t>или</w:t>
      </w:r>
      <w:r w:rsidR="00D31F4A">
        <w:rPr>
          <w:rFonts w:ascii="GHEA Grapalat" w:hAnsi="GHEA Grapalat"/>
        </w:rPr>
        <w:t xml:space="preserve"> </w:t>
      </w:r>
      <w:r w:rsidR="00D31F4A" w:rsidRPr="00B02E29">
        <w:rPr>
          <w:rFonts w:ascii="GHEA Grapalat" w:hAnsi="GHEA Grapalat"/>
        </w:rPr>
        <w:t>частично</w:t>
      </w:r>
      <w:r w:rsidR="00D31F4A">
        <w:rPr>
          <w:rFonts w:ascii="GHEA Grapalat" w:hAnsi="GHEA Grapalat"/>
        </w:rPr>
        <w:t xml:space="preserve"> </w:t>
      </w:r>
      <w:r w:rsidR="00D31F4A" w:rsidRPr="00B02E29">
        <w:rPr>
          <w:rFonts w:ascii="GHEA Grapalat" w:hAnsi="GHEA Grapalat"/>
        </w:rPr>
        <w:t>несостоявшейся</w:t>
      </w:r>
      <w:r w:rsidR="00D31F4A">
        <w:rPr>
          <w:rFonts w:ascii="GHEA Grapalat" w:hAnsi="GHEA Grapalat"/>
        </w:rPr>
        <w:t xml:space="preserve"> </w:t>
      </w:r>
      <w:r w:rsidR="00D31F4A" w:rsidRPr="00CC7EC8">
        <w:rPr>
          <w:rFonts w:ascii="GHEA Grapalat" w:hAnsi="GHEA Grapalat"/>
          <w:spacing w:val="-6"/>
        </w:rPr>
        <w:t>на</w:t>
      </w:r>
      <w:r w:rsidR="00D31F4A">
        <w:rPr>
          <w:rFonts w:ascii="GHEA Grapalat" w:hAnsi="GHEA Grapalat"/>
          <w:spacing w:val="-6"/>
        </w:rPr>
        <w:t xml:space="preserve"> </w:t>
      </w:r>
      <w:r w:rsidR="00D31F4A" w:rsidRPr="00CC7EC8">
        <w:rPr>
          <w:rFonts w:ascii="GHEA Grapalat" w:hAnsi="GHEA Grapalat"/>
          <w:spacing w:val="-6"/>
        </w:rPr>
        <w:t>основании</w:t>
      </w:r>
      <w:r w:rsidR="00D31F4A">
        <w:rPr>
          <w:rFonts w:ascii="GHEA Grapalat" w:hAnsi="GHEA Grapalat"/>
          <w:spacing w:val="-6"/>
        </w:rPr>
        <w:t xml:space="preserve"> </w:t>
      </w:r>
      <w:r w:rsidR="00D31F4A" w:rsidRPr="00CC7EC8">
        <w:rPr>
          <w:rFonts w:ascii="GHEA Grapalat" w:hAnsi="GHEA Grapalat"/>
          <w:spacing w:val="-6"/>
        </w:rPr>
        <w:t>решения</w:t>
      </w:r>
      <w:r w:rsidR="00D31F4A">
        <w:rPr>
          <w:rFonts w:ascii="GHEA Grapalat" w:hAnsi="GHEA Grapalat"/>
          <w:spacing w:val="-6"/>
        </w:rPr>
        <w:t xml:space="preserve"> </w:t>
      </w:r>
      <w:r w:rsidR="00D31F4A" w:rsidRPr="00CC7EC8">
        <w:rPr>
          <w:rFonts w:ascii="GHEA Grapalat" w:hAnsi="GHEA Grapalat"/>
          <w:spacing w:val="-6"/>
        </w:rPr>
        <w:t>руководителя</w:t>
      </w:r>
      <w:r w:rsidR="00D31F4A">
        <w:rPr>
          <w:rFonts w:ascii="GHEA Grapalat" w:hAnsi="GHEA Grapalat"/>
          <w:spacing w:val="-6"/>
        </w:rPr>
        <w:t xml:space="preserve"> </w:t>
      </w:r>
      <w:r w:rsidR="00D31F4A" w:rsidRPr="00CC7EC8">
        <w:rPr>
          <w:rFonts w:ascii="GHEA Grapalat" w:hAnsi="GHEA Grapalat"/>
          <w:spacing w:val="-6"/>
        </w:rPr>
        <w:t>уполномоченного</w:t>
      </w:r>
      <w:r w:rsidR="00D31F4A">
        <w:rPr>
          <w:rFonts w:ascii="GHEA Grapalat" w:hAnsi="GHEA Grapalat"/>
          <w:spacing w:val="-6"/>
        </w:rPr>
        <w:t xml:space="preserve"> </w:t>
      </w:r>
      <w:r w:rsidR="00D31F4A" w:rsidRPr="00CC7EC8">
        <w:rPr>
          <w:rFonts w:ascii="GHEA Grapalat" w:hAnsi="GHEA Grapalat"/>
          <w:spacing w:val="-6"/>
        </w:rPr>
        <w:t>органа,</w:t>
      </w:r>
      <w:r w:rsidR="00D31F4A">
        <w:rPr>
          <w:rFonts w:ascii="GHEA Grapalat" w:hAnsi="GHEA Grapalat"/>
          <w:spacing w:val="-6"/>
        </w:rPr>
        <w:t xml:space="preserve"> </w:t>
      </w:r>
      <w:r w:rsidR="00D31F4A" w:rsidRPr="00CC7EC8">
        <w:rPr>
          <w:rFonts w:ascii="GHEA Grapalat" w:hAnsi="GHEA Grapalat"/>
          <w:spacing w:val="-6"/>
        </w:rPr>
        <w:t>осуществляющего</w:t>
      </w:r>
      <w:r w:rsidR="00D31F4A">
        <w:rPr>
          <w:rFonts w:ascii="GHEA Grapalat" w:hAnsi="GHEA Grapalat"/>
          <w:spacing w:val="-6"/>
        </w:rPr>
        <w:t xml:space="preserve"> </w:t>
      </w:r>
      <w:r w:rsidR="00D31F4A" w:rsidRPr="00CC7EC8">
        <w:rPr>
          <w:rFonts w:ascii="GHEA Grapalat" w:hAnsi="GHEA Grapalat"/>
          <w:spacing w:val="-6"/>
        </w:rPr>
        <w:t>общее</w:t>
      </w:r>
      <w:r w:rsidR="00D31F4A">
        <w:rPr>
          <w:rFonts w:ascii="GHEA Grapalat" w:hAnsi="GHEA Grapalat"/>
          <w:spacing w:val="-6"/>
        </w:rPr>
        <w:t xml:space="preserve"> </w:t>
      </w:r>
      <w:r w:rsidR="00D31F4A" w:rsidRPr="00CC7EC8">
        <w:rPr>
          <w:rFonts w:ascii="GHEA Grapalat" w:hAnsi="GHEA Grapalat"/>
          <w:spacing w:val="-6"/>
        </w:rPr>
        <w:t>управление</w:t>
      </w:r>
      <w:r w:rsidR="00D31F4A" w:rsidRPr="009044F1">
        <w:rPr>
          <w:rFonts w:ascii="GHEA Grapalat" w:hAnsi="GHEA Grapalat"/>
        </w:rPr>
        <w:t>.</w:t>
      </w:r>
    </w:p>
    <w:p w14:paraId="241D0F2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9DB4FF2"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D96A54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75018CB"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6D408D3"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F6361C3"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2AA7140"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FC75E0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E6EC162"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w:t>
      </w:r>
      <w:r w:rsidRPr="000B56C9">
        <w:rPr>
          <w:rFonts w:ascii="GHEA Grapalat" w:hAnsi="GHEA Grapalat"/>
        </w:rPr>
        <w:lastRenderedPageBreak/>
        <w:t>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9FD7EE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CF9530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3F24253"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FE758BF"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944751F"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24E0905"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6BCC7B9"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3470C47"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7AED43D"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910F6D6"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0ADA3EF2"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1AD7D2A"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7A79764"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36796CA"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810BDD2"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54ECD1F"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B20021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5FC1DE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4148EB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3B50F14"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4103600"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CF47FA2" w14:textId="77777777" w:rsidR="00167353" w:rsidRPr="009044F1" w:rsidRDefault="00167353" w:rsidP="00167353">
      <w:pPr>
        <w:widowControl w:val="0"/>
        <w:spacing w:after="160"/>
        <w:jc w:val="both"/>
        <w:rPr>
          <w:rFonts w:ascii="GHEA Grapalat" w:hAnsi="GHEA Grapalat" w:cs="Sylfaen"/>
          <w:b/>
        </w:rPr>
      </w:pPr>
    </w:p>
    <w:p w14:paraId="0AD13755" w14:textId="77777777" w:rsidR="004373E3" w:rsidRDefault="004373E3" w:rsidP="00B46D58">
      <w:pPr>
        <w:rPr>
          <w:rFonts w:ascii="GHEA Grapalat" w:hAnsi="GHEA Grapalat"/>
          <w:b/>
        </w:rPr>
      </w:pPr>
    </w:p>
    <w:p w14:paraId="17446450" w14:textId="77777777" w:rsidR="00503980" w:rsidRDefault="00503980">
      <w:pPr>
        <w:rPr>
          <w:rFonts w:ascii="GHEA Grapalat" w:hAnsi="GHEA Grapalat"/>
          <w:b/>
        </w:rPr>
      </w:pPr>
      <w:r>
        <w:rPr>
          <w:rFonts w:ascii="GHEA Grapalat" w:hAnsi="GHEA Grapalat"/>
          <w:b/>
        </w:rPr>
        <w:br w:type="page"/>
      </w:r>
    </w:p>
    <w:p w14:paraId="2D3D0612" w14:textId="77777777" w:rsidR="00D31F4A" w:rsidRDefault="00D31F4A" w:rsidP="00B46D58">
      <w:pPr>
        <w:widowControl w:val="0"/>
        <w:spacing w:after="160"/>
        <w:jc w:val="center"/>
        <w:rPr>
          <w:rFonts w:ascii="GHEA Grapalat" w:hAnsi="GHEA Grapalat"/>
          <w:b/>
        </w:rPr>
      </w:pPr>
    </w:p>
    <w:p w14:paraId="35C91FE3" w14:textId="7ACD337C"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7FD92499" w14:textId="77777777" w:rsidR="008842CE" w:rsidRPr="00374F4A" w:rsidRDefault="008842CE" w:rsidP="00B46D58">
      <w:pPr>
        <w:widowControl w:val="0"/>
        <w:spacing w:after="160"/>
        <w:jc w:val="center"/>
        <w:rPr>
          <w:rFonts w:ascii="GHEA Grapalat" w:hAnsi="GHEA Grapalat"/>
          <w:b/>
        </w:rPr>
      </w:pPr>
    </w:p>
    <w:p w14:paraId="485DF951" w14:textId="6D1CA788"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34EE0">
        <w:rPr>
          <w:rFonts w:ascii="GHEA Grapalat" w:hAnsi="GHEA Grapalat"/>
          <w:b/>
        </w:rPr>
        <w:t>ЗАПРОС КОТИРОВОК</w:t>
      </w:r>
    </w:p>
    <w:p w14:paraId="58327C74" w14:textId="77777777" w:rsidR="00096865" w:rsidRPr="009044F1" w:rsidRDefault="00096865" w:rsidP="00B46D58">
      <w:pPr>
        <w:widowControl w:val="0"/>
        <w:spacing w:after="160"/>
        <w:jc w:val="center"/>
        <w:rPr>
          <w:rFonts w:ascii="GHEA Grapalat" w:hAnsi="GHEA Grapalat"/>
        </w:rPr>
      </w:pPr>
    </w:p>
    <w:p w14:paraId="23DD5AC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DF0B96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705328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D6F5E6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485393B" w14:textId="77777777" w:rsidR="00140A36" w:rsidRDefault="00140A36" w:rsidP="00B46D58">
      <w:pPr>
        <w:widowControl w:val="0"/>
        <w:spacing w:after="160"/>
        <w:jc w:val="center"/>
        <w:rPr>
          <w:rFonts w:ascii="GHEA Grapalat" w:hAnsi="GHEA Grapalat"/>
          <w:b/>
        </w:rPr>
      </w:pPr>
    </w:p>
    <w:p w14:paraId="35F185E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DAA669B"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5D2EF590" w14:textId="77777777" w:rsidR="00412DF7" w:rsidRPr="00AD29CE" w:rsidRDefault="00412DF7" w:rsidP="00C34EE0">
      <w:pPr>
        <w:widowControl w:val="0"/>
        <w:spacing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D8F8A6C" w14:textId="77777777" w:rsidR="00096865" w:rsidRPr="000811C1" w:rsidRDefault="002D5CF0" w:rsidP="00C34EE0">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36BE4DC4" w14:textId="77777777" w:rsidR="009D7EFF" w:rsidRPr="00D3436F" w:rsidRDefault="009D7EFF" w:rsidP="00C34EE0">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DBA2DD9" w14:textId="77777777" w:rsidR="008D4137" w:rsidRPr="00D3436F" w:rsidRDefault="008D4137" w:rsidP="00C34EE0">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14:paraId="2A7DA8E9" w14:textId="35F52DEE" w:rsidR="006505D2" w:rsidRPr="00B138F3" w:rsidRDefault="002C4DBF" w:rsidP="00C34EE0">
      <w:pPr>
        <w:widowControl w:val="0"/>
        <w:tabs>
          <w:tab w:val="left" w:pos="1134"/>
        </w:tabs>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31C5CCA2" w14:textId="77777777" w:rsidR="00E67BA7" w:rsidRPr="00E267E5" w:rsidRDefault="00096865" w:rsidP="00C34EE0">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0C484277" w14:textId="77777777" w:rsidR="00B2550C" w:rsidRPr="008C1FF8" w:rsidRDefault="00B2550C" w:rsidP="00C34EE0">
      <w:pPr>
        <w:pStyle w:val="HTML"/>
        <w:shd w:val="clear" w:color="auto" w:fill="F8F9FA"/>
        <w:tabs>
          <w:tab w:val="left" w:pos="9922"/>
        </w:tabs>
        <w:ind w:firstLine="426"/>
        <w:jc w:val="both"/>
        <w:rPr>
          <w:rStyle w:val="y2iqfc"/>
          <w:rFonts w:ascii="GHEA Grapalat" w:hAnsi="GHEA Grapalat"/>
          <w:color w:val="1F1F1F"/>
          <w:sz w:val="24"/>
          <w:szCs w:val="24"/>
          <w:lang w:val="ru-RU"/>
        </w:rPr>
      </w:pPr>
      <w:r>
        <w:rPr>
          <w:rFonts w:ascii="GHEA Grapalat" w:hAnsi="GHEA Grapalat"/>
          <w:sz w:val="24"/>
          <w:szCs w:val="24"/>
          <w:lang w:val="ru-RU"/>
        </w:rPr>
        <w:t xml:space="preserve">2.6.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14:paraId="4B2A7A04" w14:textId="77777777" w:rsidR="00B2550C" w:rsidRPr="008C1FF8" w:rsidRDefault="00B2550C" w:rsidP="00C34EE0">
      <w:pPr>
        <w:pStyle w:val="HTML"/>
        <w:shd w:val="clear" w:color="auto" w:fill="F8F9FA"/>
        <w:tabs>
          <w:tab w:val="clear" w:pos="10076"/>
          <w:tab w:val="left" w:pos="9922"/>
        </w:tabs>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14:paraId="3797BA6E" w14:textId="77777777" w:rsidR="00B2550C" w:rsidRPr="008C1FF8" w:rsidRDefault="00B2550C" w:rsidP="00C34EE0">
      <w:pPr>
        <w:pStyle w:val="HTML"/>
        <w:shd w:val="clear" w:color="auto" w:fill="F8F9FA"/>
        <w:tabs>
          <w:tab w:val="clear" w:pos="10076"/>
          <w:tab w:val="left" w:pos="9922"/>
        </w:tabs>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2) сведения, предусмотренные подпунктом 2,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1</w:t>
      </w:r>
      <w:r w:rsidRPr="008C1FF8">
        <w:rPr>
          <w:rStyle w:val="y2iqfc"/>
          <w:rFonts w:ascii="GHEA Grapalat" w:hAnsi="GHEA Grapalat"/>
          <w:color w:val="1F1F1F"/>
          <w:sz w:val="24"/>
          <w:szCs w:val="24"/>
          <w:lang w:val="ru-RU"/>
        </w:rPr>
        <w:t xml:space="preserve"> и документы, предусмотренные этим подпунктом,</w:t>
      </w:r>
    </w:p>
    <w:p w14:paraId="3CB9D99D" w14:textId="0586C5D2" w:rsidR="00B2550C" w:rsidRPr="008C1FF8" w:rsidRDefault="00C34EE0" w:rsidP="00C34EE0">
      <w:pPr>
        <w:pStyle w:val="HTML"/>
        <w:shd w:val="clear" w:color="auto" w:fill="F8F9FA"/>
        <w:tabs>
          <w:tab w:val="clear" w:pos="10076"/>
          <w:tab w:val="left" w:pos="9922"/>
        </w:tabs>
        <w:rPr>
          <w:rFonts w:ascii="GHEA Grapalat" w:hAnsi="GHEA Grapalat"/>
          <w:color w:val="1F1F1F"/>
          <w:sz w:val="24"/>
          <w:szCs w:val="24"/>
          <w:lang w:val="ru-RU"/>
        </w:rPr>
      </w:pPr>
      <w:r>
        <w:rPr>
          <w:rStyle w:val="y2iqfc"/>
          <w:rFonts w:ascii="GHEA Grapalat" w:hAnsi="GHEA Grapalat"/>
          <w:color w:val="1F1F1F"/>
          <w:sz w:val="24"/>
          <w:szCs w:val="24"/>
          <w:lang w:val="hy-AM"/>
        </w:rPr>
        <w:t>3</w:t>
      </w:r>
      <w:r w:rsidR="00B2550C" w:rsidRPr="008C1FF8">
        <w:rPr>
          <w:rStyle w:val="y2iqfc"/>
          <w:rFonts w:ascii="GHEA Grapalat" w:hAnsi="GHEA Grapalat"/>
          <w:color w:val="1F1F1F"/>
          <w:sz w:val="24"/>
          <w:szCs w:val="24"/>
          <w:lang w:val="ru-RU"/>
        </w:rPr>
        <w:t xml:space="preserve"> ) сведения, предусмотренные подпунктом 4, в соответствии с приложением </w:t>
      </w:r>
      <w:r w:rsidR="00B2550C" w:rsidRPr="008C1FF8">
        <w:rPr>
          <w:rStyle w:val="y2iqfc"/>
          <w:rFonts w:ascii="GHEA Grapalat" w:hAnsi="GHEA Grapalat"/>
          <w:color w:val="1F1F1F"/>
          <w:sz w:val="24"/>
          <w:szCs w:val="24"/>
        </w:rPr>
        <w:t>N</w:t>
      </w:r>
      <w:r w:rsidR="00B2550C" w:rsidRPr="008C1FF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hy-AM"/>
        </w:rPr>
        <w:t>2</w:t>
      </w:r>
      <w:r w:rsidR="00B2550C" w:rsidRPr="008C1FF8">
        <w:rPr>
          <w:rStyle w:val="y2iqfc"/>
          <w:rFonts w:ascii="GHEA Grapalat" w:hAnsi="GHEA Grapalat"/>
          <w:color w:val="1F1F1F"/>
          <w:sz w:val="24"/>
          <w:szCs w:val="24"/>
          <w:lang w:val="ru-RU"/>
        </w:rPr>
        <w:t xml:space="preserve"> и требуемые им документы.</w:t>
      </w:r>
    </w:p>
    <w:p w14:paraId="40DE40AA" w14:textId="77777777" w:rsidR="00E52441" w:rsidRPr="00925DE0" w:rsidRDefault="00E52441" w:rsidP="00E24455">
      <w:pPr>
        <w:widowControl w:val="0"/>
        <w:spacing w:after="160" w:line="360" w:lineRule="auto"/>
        <w:jc w:val="center"/>
        <w:rPr>
          <w:rFonts w:ascii="GHEA Grapalat" w:hAnsi="GHEA Grapalat"/>
          <w:b/>
        </w:rPr>
      </w:pPr>
    </w:p>
    <w:p w14:paraId="2963916D"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6BCECA01"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7728662C" w14:textId="7DDAB4D5"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w:t>
      </w:r>
      <w:r w:rsidR="00C34EE0">
        <w:rPr>
          <w:rFonts w:ascii="GHEA Grapalat" w:hAnsi="GHEA Grapalat"/>
          <w:lang w:val="hy-AM"/>
        </w:rPr>
        <w:t>2</w:t>
      </w:r>
      <w:r w:rsidRPr="002658C9">
        <w:rPr>
          <w:rFonts w:ascii="GHEA Grapalat" w:hAnsi="GHEA Grapalat"/>
        </w:rPr>
        <w:t>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3E48FB5"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269F7FB"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465B413C"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5E26799"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9AD3964"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57F7EE2"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7335780"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67B0BA91"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01F22A31" w14:textId="77777777" w:rsidR="009C1687" w:rsidRDefault="009C1687">
      <w:pPr>
        <w:rPr>
          <w:rFonts w:ascii="GHEA Grapalat" w:hAnsi="GHEA Grapalat"/>
          <w:b/>
        </w:rPr>
      </w:pPr>
    </w:p>
    <w:p w14:paraId="4249414A" w14:textId="77777777" w:rsidR="00107A05" w:rsidRDefault="00107A05">
      <w:pPr>
        <w:rPr>
          <w:rFonts w:ascii="GHEA Grapalat" w:hAnsi="GHEA Grapalat"/>
          <w:b/>
        </w:rPr>
      </w:pPr>
      <w:r>
        <w:rPr>
          <w:rFonts w:ascii="GHEA Grapalat" w:hAnsi="GHEA Grapalat"/>
          <w:b/>
        </w:rPr>
        <w:br w:type="page"/>
      </w:r>
    </w:p>
    <w:p w14:paraId="0F5A832A"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1E668D1F" w14:textId="2A52623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34EE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C34EE0">
        <w:rPr>
          <w:rFonts w:ascii="GHEA Grapalat" w:hAnsi="GHEA Grapalat"/>
          <w:b/>
          <w:sz w:val="24"/>
          <w:szCs w:val="24"/>
        </w:rPr>
        <w:t>ԳՀԾՁԲ-ՀՎԿԱԿ-2025-52</w:t>
      </w:r>
      <w:r w:rsidR="006132ED">
        <w:rPr>
          <w:rFonts w:ascii="GHEA Grapalat" w:hAnsi="GHEA Grapalat"/>
          <w:sz w:val="24"/>
          <w:szCs w:val="24"/>
        </w:rPr>
        <w:t>"</w:t>
      </w:r>
    </w:p>
    <w:p w14:paraId="5F408DD7" w14:textId="77777777" w:rsidR="00B2572B" w:rsidRDefault="00B2572B" w:rsidP="00B46D58">
      <w:pPr>
        <w:widowControl w:val="0"/>
        <w:spacing w:after="120"/>
        <w:jc w:val="center"/>
        <w:rPr>
          <w:rFonts w:ascii="GHEA Grapalat" w:hAnsi="GHEA Grapalat" w:cs="Sylfaen"/>
          <w:b/>
        </w:rPr>
      </w:pPr>
    </w:p>
    <w:p w14:paraId="4A8E580E" w14:textId="77777777" w:rsidR="00D87B1D" w:rsidRPr="00374F4A" w:rsidRDefault="00D87B1D" w:rsidP="00B46D58">
      <w:pPr>
        <w:widowControl w:val="0"/>
        <w:spacing w:after="120"/>
        <w:jc w:val="center"/>
        <w:rPr>
          <w:rFonts w:ascii="GHEA Grapalat" w:hAnsi="GHEA Grapalat" w:cs="Sylfaen"/>
          <w:b/>
        </w:rPr>
      </w:pPr>
    </w:p>
    <w:p w14:paraId="51D500F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39271BF" w14:textId="7AA0FA44"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34EE0">
        <w:rPr>
          <w:rFonts w:ascii="GHEA Grapalat" w:hAnsi="GHEA Grapalat"/>
          <w:color w:val="auto"/>
          <w:sz w:val="24"/>
          <w:szCs w:val="24"/>
        </w:rPr>
        <w:t>запрос котировок</w:t>
      </w:r>
    </w:p>
    <w:p w14:paraId="542295CF" w14:textId="77777777" w:rsidR="00B2572B" w:rsidRPr="00374F4A" w:rsidRDefault="00B2572B" w:rsidP="00B46D58">
      <w:pPr>
        <w:widowControl w:val="0"/>
        <w:spacing w:after="120"/>
        <w:jc w:val="center"/>
        <w:rPr>
          <w:rFonts w:ascii="GHEA Grapalat" w:hAnsi="GHEA Grapalat"/>
        </w:rPr>
      </w:pPr>
    </w:p>
    <w:p w14:paraId="4DDA15E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287AB8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9CCBECC"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EC08700"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B08049B" w14:textId="1D650245"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C34EE0">
        <w:rPr>
          <w:rFonts w:ascii="GHEA Grapalat" w:hAnsi="GHEA Grapalat"/>
        </w:rPr>
        <w:t>ԳՀԾՁԲ-ՀՎԿԱԿ-2025-52</w:t>
      </w:r>
      <w:r w:rsidR="006132ED">
        <w:rPr>
          <w:rFonts w:ascii="GHEA Grapalat" w:hAnsi="GHEA Grapalat"/>
        </w:rPr>
        <w:t>"</w:t>
      </w:r>
    </w:p>
    <w:p w14:paraId="2DA5A705"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47053645"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DFFCB8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93011C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426ABF3"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A9F6D0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125B681" w14:textId="77777777" w:rsidR="000612B9" w:rsidRDefault="000612B9" w:rsidP="00B46D58">
      <w:pPr>
        <w:jc w:val="both"/>
        <w:rPr>
          <w:rFonts w:ascii="GHEA Grapalat" w:hAnsi="GHEA Grapalat"/>
        </w:rPr>
      </w:pPr>
    </w:p>
    <w:p w14:paraId="1ED71F0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3DCCF5F4"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7B046465" w14:textId="77777777" w:rsidR="000612B9" w:rsidRDefault="000612B9" w:rsidP="00B46D58">
      <w:pPr>
        <w:jc w:val="both"/>
        <w:rPr>
          <w:rFonts w:ascii="GHEA Grapalat" w:hAnsi="GHEA Grapalat"/>
        </w:rPr>
      </w:pPr>
    </w:p>
    <w:p w14:paraId="728C7B9D"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26F18DE"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B19C69A" w14:textId="77777777" w:rsidR="00B138F3" w:rsidRDefault="00B138F3" w:rsidP="00B46D58">
      <w:pPr>
        <w:jc w:val="both"/>
        <w:rPr>
          <w:rFonts w:ascii="GHEA Grapalat" w:hAnsi="GHEA Grapalat"/>
        </w:rPr>
      </w:pPr>
    </w:p>
    <w:p w14:paraId="36E4E680"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66B8D3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714A90E" w14:textId="77777777" w:rsidR="00B138F3" w:rsidRDefault="00B138F3" w:rsidP="00F96993">
      <w:pPr>
        <w:jc w:val="both"/>
        <w:rPr>
          <w:rFonts w:ascii="GHEA Grapalat" w:hAnsi="GHEA Grapalat"/>
        </w:rPr>
      </w:pPr>
    </w:p>
    <w:p w14:paraId="1EA65B86"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F11EA8F"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D6069B6" w14:textId="77777777" w:rsidR="00B16483" w:rsidRDefault="00B16483" w:rsidP="00F96993">
      <w:pPr>
        <w:jc w:val="both"/>
        <w:rPr>
          <w:rFonts w:ascii="GHEA Grapalat" w:hAnsi="GHEA Grapalat"/>
          <w:sz w:val="18"/>
          <w:szCs w:val="18"/>
        </w:rPr>
      </w:pPr>
    </w:p>
    <w:p w14:paraId="16C4250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DCDB3C4"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7765CD0" w14:textId="77777777" w:rsidR="00B16483" w:rsidRPr="00D3436F" w:rsidRDefault="00B16483" w:rsidP="00B16483">
      <w:pPr>
        <w:tabs>
          <w:tab w:val="left" w:pos="7371"/>
        </w:tabs>
        <w:spacing w:after="160"/>
        <w:ind w:left="3544" w:firstLine="3"/>
        <w:jc w:val="both"/>
        <w:rPr>
          <w:rFonts w:ascii="GHEA Grapalat" w:hAnsi="GHEA Grapalat"/>
          <w:sz w:val="16"/>
        </w:rPr>
      </w:pPr>
    </w:p>
    <w:p w14:paraId="72D38614" w14:textId="77777777" w:rsidR="00B0401C" w:rsidRDefault="00B0401C" w:rsidP="00B46D58">
      <w:pPr>
        <w:widowControl w:val="0"/>
        <w:jc w:val="both"/>
        <w:rPr>
          <w:rFonts w:ascii="GHEA Grapalat" w:hAnsi="GHEA Grapalat"/>
        </w:rPr>
      </w:pPr>
    </w:p>
    <w:p w14:paraId="37CBAA66" w14:textId="77777777" w:rsidR="00B0401C" w:rsidRDefault="00B0401C" w:rsidP="00B46D58">
      <w:pPr>
        <w:widowControl w:val="0"/>
        <w:jc w:val="both"/>
        <w:rPr>
          <w:rFonts w:ascii="GHEA Grapalat" w:hAnsi="GHEA Grapalat"/>
        </w:rPr>
      </w:pPr>
    </w:p>
    <w:p w14:paraId="1B54CBB8" w14:textId="77777777" w:rsidR="00B0401C" w:rsidRDefault="00B0401C" w:rsidP="00B46D58">
      <w:pPr>
        <w:widowControl w:val="0"/>
        <w:jc w:val="both"/>
        <w:rPr>
          <w:rFonts w:ascii="GHEA Grapalat" w:hAnsi="GHEA Grapalat"/>
        </w:rPr>
      </w:pPr>
    </w:p>
    <w:p w14:paraId="1F182252" w14:textId="77777777" w:rsidR="00B0401C" w:rsidRDefault="00B0401C" w:rsidP="00B46D58">
      <w:pPr>
        <w:widowControl w:val="0"/>
        <w:jc w:val="both"/>
        <w:rPr>
          <w:rFonts w:ascii="GHEA Grapalat" w:hAnsi="GHEA Grapalat"/>
        </w:rPr>
      </w:pPr>
    </w:p>
    <w:p w14:paraId="7BE95A69"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423E57F2"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CC0A4AB" w14:textId="77777777" w:rsidR="00D87B1D" w:rsidRDefault="00D87B1D" w:rsidP="00B46D58">
      <w:pPr>
        <w:widowControl w:val="0"/>
        <w:spacing w:after="120"/>
        <w:ind w:left="2835"/>
        <w:jc w:val="both"/>
        <w:rPr>
          <w:rFonts w:ascii="GHEA Grapalat" w:hAnsi="GHEA Grapalat"/>
          <w:sz w:val="16"/>
        </w:rPr>
      </w:pPr>
    </w:p>
    <w:p w14:paraId="357A3872"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2CD43EDD"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57C68C5" w14:textId="77777777" w:rsidR="00833D4F" w:rsidRPr="001E7AA5" w:rsidRDefault="00833D4F" w:rsidP="00833D4F">
      <w:pPr>
        <w:rPr>
          <w:rFonts w:ascii="GHEA Grapalat" w:hAnsi="GHEA Grapalat"/>
          <w:i/>
          <w:sz w:val="16"/>
          <w:vertAlign w:val="superscript"/>
          <w:lang w:val="es-ES"/>
        </w:rPr>
      </w:pPr>
    </w:p>
    <w:p w14:paraId="70CC2827" w14:textId="4FA9F9FE" w:rsidR="006B3E56" w:rsidRPr="00EF3DB6" w:rsidRDefault="00833D4F" w:rsidP="00EE0877">
      <w:pPr>
        <w:rPr>
          <w:rFonts w:ascii="GHEA Grapalat" w:hAnsi="GHEA Grapalat" w:cs="Arial"/>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2"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C34EE0">
        <w:rPr>
          <w:rFonts w:ascii="GHEA Grapalat" w:hAnsi="GHEA Grapalat"/>
        </w:rPr>
        <w:t>запрос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w:t>
      </w:r>
      <w:r w:rsidR="00C34EE0">
        <w:rPr>
          <w:rFonts w:ascii="GHEA Grapalat" w:hAnsi="GHEA Grapalat"/>
        </w:rPr>
        <w:t>ԳՀԾՁԲ-ՀՎԿԱԿ-2025-52</w:t>
      </w:r>
      <w:r w:rsidRPr="001E7AA5">
        <w:rPr>
          <w:rFonts w:ascii="GHEA Grapalat" w:hAnsi="GHEA Grapalat"/>
        </w:rPr>
        <w:t>"*,</w:t>
      </w:r>
      <w:r w:rsidRPr="006F3CBD">
        <w:rPr>
          <w:rFonts w:ascii="GHEA Grapalat" w:hAnsi="GHEA Grapalat"/>
          <w:color w:val="000000" w:themeColor="text1"/>
        </w:rPr>
        <w:t xml:space="preserve"> </w:t>
      </w:r>
    </w:p>
    <w:p w14:paraId="632D5128" w14:textId="59D26183"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C34EE0">
        <w:rPr>
          <w:rFonts w:ascii="GHEA Grapalat" w:hAnsi="GHEA Grapalat"/>
        </w:rPr>
        <w:t xml:space="preserve">запрос </w:t>
      </w:r>
      <w:proofErr w:type="spellStart"/>
      <w:r w:rsidR="00C34EE0">
        <w:rPr>
          <w:rFonts w:ascii="GHEA Grapalat" w:hAnsi="GHEA Grapalat"/>
        </w:rPr>
        <w:t>котировок</w:t>
      </w:r>
      <w:r w:rsidR="006B3E56" w:rsidRPr="006F3CBD">
        <w:rPr>
          <w:rFonts w:ascii="GHEA Grapalat" w:hAnsi="GHEA Grapalat"/>
        </w:rPr>
        <w:t>под</w:t>
      </w:r>
      <w:proofErr w:type="spellEnd"/>
      <w:r w:rsidR="006B3E56" w:rsidRPr="006F3CBD">
        <w:rPr>
          <w:rFonts w:ascii="GHEA Grapalat" w:hAnsi="GHEA Grapalat"/>
        </w:rPr>
        <w:t xml:space="preserve"> кодом "</w:t>
      </w:r>
      <w:r w:rsidR="00C34EE0">
        <w:rPr>
          <w:rFonts w:ascii="GHEA Grapalat" w:hAnsi="GHEA Grapalat"/>
        </w:rPr>
        <w:t>ԳՀԾՁԲ-ՀՎԿԱԿ-2025-52</w:t>
      </w:r>
      <w:r w:rsidR="006B3E56" w:rsidRPr="006F3CBD">
        <w:rPr>
          <w:rFonts w:ascii="GHEA Grapalat" w:hAnsi="GHEA Grapalat"/>
        </w:rPr>
        <w:t>"*</w:t>
      </w:r>
    </w:p>
    <w:p w14:paraId="5C8F686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04A662AA" w14:textId="10AB9701"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34EE0">
        <w:rPr>
          <w:rFonts w:ascii="GHEA Grapalat" w:hAnsi="GHEA Grapalat"/>
        </w:rPr>
        <w:t>запрос котировок</w:t>
      </w:r>
      <w:r>
        <w:rPr>
          <w:rFonts w:ascii="GHEA Grapalat" w:hAnsi="GHEA Grapalat"/>
        </w:rPr>
        <w:t xml:space="preserve"> случая     одновременного </w:t>
      </w:r>
    </w:p>
    <w:p w14:paraId="7E23BC4A"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BFB6D5A"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79EE2F2"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575422B"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E7846CF"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414F36" w14:textId="77777777" w:rsidR="006B3E56" w:rsidRDefault="006B3E56" w:rsidP="00B46D58">
      <w:pPr>
        <w:widowControl w:val="0"/>
        <w:spacing w:after="160"/>
        <w:jc w:val="both"/>
        <w:rPr>
          <w:ins w:id="3"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F88A68E"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286A6A8E"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1586A2AE" w14:textId="77777777" w:rsidR="00B0401C" w:rsidDel="007906A2" w:rsidRDefault="00503980" w:rsidP="00B0401C">
      <w:pPr>
        <w:widowControl w:val="0"/>
        <w:tabs>
          <w:tab w:val="left" w:pos="1134"/>
        </w:tabs>
        <w:spacing w:after="160"/>
        <w:jc w:val="both"/>
        <w:rPr>
          <w:del w:id="4"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14:paraId="691B9F90" w14:textId="77777777" w:rsidR="002B66A2" w:rsidRPr="00AF625B" w:rsidRDefault="002B66A2" w:rsidP="002B66A2">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63C5338C" w14:textId="77777777" w:rsidR="002B66A2" w:rsidRDefault="002B66A2" w:rsidP="002B66A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1F5772B4" w14:textId="77777777" w:rsidR="006B3E56" w:rsidRPr="00770B03" w:rsidRDefault="006B3E56" w:rsidP="00B46D58">
      <w:pPr>
        <w:tabs>
          <w:tab w:val="left" w:pos="7371"/>
        </w:tabs>
        <w:spacing w:after="160"/>
        <w:ind w:left="3544" w:firstLine="3"/>
        <w:jc w:val="both"/>
        <w:rPr>
          <w:rFonts w:ascii="GHEA Grapalat" w:hAnsi="GHEA Grapalat"/>
          <w:sz w:val="16"/>
        </w:rPr>
      </w:pPr>
    </w:p>
    <w:p w14:paraId="78D82BFE"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81CAFDA"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F930C59"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74D771D"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21DF8A00" w14:textId="77777777" w:rsidR="00652A78" w:rsidRDefault="00123294">
      <w:pPr>
        <w:rPr>
          <w:ins w:id="5" w:author="Inesa Kocharyan" w:date="2021-09-01T14:04:00Z"/>
          <w:rFonts w:ascii="GHEA Grapalat" w:hAnsi="GHEA Grapalat"/>
          <w:b/>
        </w:rPr>
      </w:pPr>
      <w:r>
        <w:rPr>
          <w:rFonts w:ascii="GHEA Grapalat" w:hAnsi="GHEA Grapalat"/>
          <w:b/>
        </w:rPr>
        <w:br w:type="page"/>
      </w:r>
    </w:p>
    <w:p w14:paraId="17BDDC26" w14:textId="5D8A00A6" w:rsidR="002B66A2" w:rsidRPr="009044F1" w:rsidRDefault="002B66A2" w:rsidP="002B66A2">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0B52F2">
        <w:rPr>
          <w:rFonts w:ascii="GHEA Grapalat" w:hAnsi="GHEA Grapalat"/>
          <w:b/>
          <w:i w:val="0"/>
          <w:sz w:val="24"/>
          <w:szCs w:val="24"/>
        </w:rPr>
        <w:t>1</w:t>
      </w:r>
    </w:p>
    <w:p w14:paraId="69B34F7B" w14:textId="7E1F8F54" w:rsidR="002B66A2" w:rsidRPr="009044F1" w:rsidRDefault="002B66A2" w:rsidP="002B66A2">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34EE0">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C34EE0">
        <w:rPr>
          <w:rFonts w:ascii="GHEA Grapalat" w:hAnsi="GHEA Grapalat"/>
          <w:b/>
          <w:sz w:val="24"/>
          <w:szCs w:val="24"/>
        </w:rPr>
        <w:t>ԳՀԾՁԲ-ՀՎԿԱԿ-2025-52</w:t>
      </w:r>
      <w:r>
        <w:rPr>
          <w:rFonts w:ascii="GHEA Grapalat" w:hAnsi="GHEA Grapalat"/>
          <w:b/>
          <w:sz w:val="24"/>
          <w:szCs w:val="24"/>
        </w:rPr>
        <w:t>"</w:t>
      </w:r>
      <w:r>
        <w:rPr>
          <w:rStyle w:val="af6"/>
          <w:rFonts w:ascii="GHEA Grapalat" w:hAnsi="GHEA Grapalat"/>
          <w:b/>
          <w:sz w:val="24"/>
          <w:szCs w:val="24"/>
        </w:rPr>
        <w:footnoteReference w:customMarkFollows="1" w:id="3"/>
        <w:t>*</w:t>
      </w:r>
    </w:p>
    <w:p w14:paraId="1EFD0BEF" w14:textId="77777777" w:rsidR="002B66A2" w:rsidRPr="008C1FF8" w:rsidRDefault="002B66A2" w:rsidP="002B66A2">
      <w:pPr>
        <w:rPr>
          <w:rStyle w:val="ezkurwreuab5ozgtqnkl"/>
        </w:rPr>
      </w:pPr>
    </w:p>
    <w:p w14:paraId="6CBF9907" w14:textId="77777777" w:rsidR="002B66A2" w:rsidRPr="008C1FF8" w:rsidRDefault="002B66A2" w:rsidP="002B66A2">
      <w:pPr>
        <w:jc w:val="center"/>
        <w:rPr>
          <w:rStyle w:val="ezkurwreuab5ozgtqnkl"/>
          <w:b/>
          <w:sz w:val="28"/>
          <w:szCs w:val="28"/>
        </w:rPr>
      </w:pPr>
      <w:r w:rsidRPr="008C1FF8">
        <w:rPr>
          <w:rStyle w:val="ezkurwreuab5ozgtqnkl"/>
          <w:b/>
          <w:sz w:val="28"/>
          <w:szCs w:val="28"/>
        </w:rPr>
        <w:t>Информация</w:t>
      </w:r>
    </w:p>
    <w:p w14:paraId="0D5E8D25" w14:textId="77777777" w:rsidR="002B66A2" w:rsidRPr="008C1FF8" w:rsidRDefault="002B66A2" w:rsidP="002B66A2">
      <w:pPr>
        <w:jc w:val="center"/>
        <w:rPr>
          <w:rStyle w:val="ezkurwreuab5ozgtqnkl"/>
          <w:b/>
        </w:rPr>
      </w:pPr>
      <w:r w:rsidRPr="008C1FF8">
        <w:rPr>
          <w:rStyle w:val="ezkurwreuab5ozgtqnkl"/>
          <w:b/>
        </w:rPr>
        <w:t>о технических средствах (приборах, оборудовании), предлагаемых для исполнения заключаемого договора</w:t>
      </w:r>
    </w:p>
    <w:p w14:paraId="7F59719F" w14:textId="77777777" w:rsidR="002B66A2" w:rsidRDefault="002B66A2" w:rsidP="002B66A2">
      <w:pPr>
        <w:rPr>
          <w:rFonts w:ascii="GHEA Grapalat" w:hAnsi="GHEA Grapalat"/>
          <w:b/>
        </w:rPr>
      </w:pPr>
    </w:p>
    <w:tbl>
      <w:tblPr>
        <w:tblStyle w:val="afe"/>
        <w:tblW w:w="9747" w:type="dxa"/>
        <w:tblLook w:val="04A0" w:firstRow="1" w:lastRow="0" w:firstColumn="1" w:lastColumn="0" w:noHBand="0" w:noVBand="1"/>
      </w:tblPr>
      <w:tblGrid>
        <w:gridCol w:w="456"/>
        <w:gridCol w:w="2771"/>
        <w:gridCol w:w="992"/>
        <w:gridCol w:w="3119"/>
        <w:gridCol w:w="2409"/>
      </w:tblGrid>
      <w:tr w:rsidR="002B66A2" w:rsidRPr="0057406B" w14:paraId="088B2FD5" w14:textId="77777777" w:rsidTr="008B7AAE">
        <w:tc>
          <w:tcPr>
            <w:tcW w:w="456" w:type="dxa"/>
          </w:tcPr>
          <w:p w14:paraId="2568CEE9" w14:textId="77777777" w:rsidR="002B66A2" w:rsidRPr="00647288" w:rsidRDefault="002B66A2" w:rsidP="008B7AAE">
            <w:pPr>
              <w:jc w:val="center"/>
              <w:rPr>
                <w:rFonts w:ascii="GHEA Grapalat" w:hAnsi="GHEA Grapalat" w:cs="Arial"/>
                <w:sz w:val="20"/>
                <w:lang w:val="hy-AM"/>
              </w:rPr>
            </w:pPr>
            <w:r>
              <w:rPr>
                <w:rFonts w:ascii="GHEA Grapalat" w:hAnsi="GHEA Grapalat" w:cs="Arial"/>
                <w:sz w:val="20"/>
              </w:rPr>
              <w:t>N</w:t>
            </w:r>
          </w:p>
        </w:tc>
        <w:tc>
          <w:tcPr>
            <w:tcW w:w="2771" w:type="dxa"/>
          </w:tcPr>
          <w:p w14:paraId="40D674B8" w14:textId="77777777" w:rsidR="002B66A2" w:rsidRDefault="002B66A2" w:rsidP="008B7AAE">
            <w:pPr>
              <w:jc w:val="center"/>
              <w:rPr>
                <w:rFonts w:ascii="GHEA Grapalat" w:hAnsi="GHEA Grapalat" w:cs="Arial"/>
                <w:sz w:val="20"/>
                <w:lang w:val="hy-AM"/>
              </w:rPr>
            </w:pPr>
            <w:r w:rsidRPr="009044F1">
              <w:rPr>
                <w:rFonts w:ascii="GHEA Grapalat" w:hAnsi="GHEA Grapalat"/>
              </w:rPr>
              <w:t>Наименование технического средства</w:t>
            </w:r>
          </w:p>
        </w:tc>
        <w:tc>
          <w:tcPr>
            <w:tcW w:w="992" w:type="dxa"/>
            <w:vAlign w:val="center"/>
          </w:tcPr>
          <w:p w14:paraId="7E4899E5" w14:textId="77777777" w:rsidR="002B66A2" w:rsidRDefault="002B66A2" w:rsidP="008B7AAE">
            <w:pPr>
              <w:jc w:val="center"/>
              <w:rPr>
                <w:rFonts w:ascii="GHEA Grapalat" w:hAnsi="GHEA Grapalat" w:cs="Arial"/>
                <w:sz w:val="20"/>
                <w:lang w:val="hy-AM"/>
              </w:rPr>
            </w:pPr>
            <w:r w:rsidRPr="009044F1">
              <w:rPr>
                <w:rFonts w:ascii="GHEA Grapalat" w:hAnsi="GHEA Grapalat"/>
              </w:rPr>
              <w:t>Тип</w:t>
            </w:r>
          </w:p>
        </w:tc>
        <w:tc>
          <w:tcPr>
            <w:tcW w:w="3119" w:type="dxa"/>
            <w:vAlign w:val="center"/>
          </w:tcPr>
          <w:p w14:paraId="4244EB57" w14:textId="77777777" w:rsidR="002B66A2" w:rsidRPr="00647288" w:rsidRDefault="002B66A2" w:rsidP="008B7AAE">
            <w:pPr>
              <w:jc w:val="center"/>
              <w:rPr>
                <w:rFonts w:ascii="GHEA Grapalat" w:hAnsi="GHEA Grapalat" w:cs="Arial"/>
                <w:sz w:val="20"/>
                <w:lang w:val="hy-AM"/>
              </w:rPr>
            </w:pPr>
            <w:r w:rsidRPr="009044F1">
              <w:rPr>
                <w:rFonts w:ascii="GHEA Grapalat" w:hAnsi="GHEA Grapalat"/>
              </w:rPr>
              <w:t>Марка, государственный номер (при наличии) и дата производства технического средства</w:t>
            </w:r>
          </w:p>
        </w:tc>
        <w:tc>
          <w:tcPr>
            <w:tcW w:w="2409" w:type="dxa"/>
            <w:vAlign w:val="center"/>
          </w:tcPr>
          <w:p w14:paraId="690539E7" w14:textId="77777777" w:rsidR="002B66A2" w:rsidRPr="00647288" w:rsidRDefault="002B66A2" w:rsidP="008B7AAE">
            <w:pPr>
              <w:jc w:val="center"/>
              <w:rPr>
                <w:rFonts w:ascii="GHEA Grapalat" w:hAnsi="GHEA Grapalat" w:cs="Arial"/>
                <w:sz w:val="20"/>
                <w:lang w:val="hy-AM"/>
              </w:rPr>
            </w:pPr>
            <w:r w:rsidRPr="009044F1">
              <w:rPr>
                <w:rFonts w:ascii="GHEA Grapalat" w:hAnsi="GHEA Grapalat"/>
              </w:rPr>
              <w:t>Вид права на техническое средство</w:t>
            </w:r>
          </w:p>
        </w:tc>
      </w:tr>
      <w:tr w:rsidR="002B66A2" w14:paraId="24E4CD87" w14:textId="77777777" w:rsidTr="008B7AAE">
        <w:tc>
          <w:tcPr>
            <w:tcW w:w="456" w:type="dxa"/>
          </w:tcPr>
          <w:p w14:paraId="5EB6BAD8" w14:textId="77777777" w:rsidR="002B66A2" w:rsidRDefault="002B66A2" w:rsidP="008B7AAE">
            <w:pPr>
              <w:jc w:val="both"/>
              <w:rPr>
                <w:rFonts w:ascii="GHEA Grapalat" w:hAnsi="GHEA Grapalat" w:cs="Arial"/>
                <w:sz w:val="20"/>
                <w:lang w:val="hy-AM"/>
              </w:rPr>
            </w:pPr>
          </w:p>
        </w:tc>
        <w:tc>
          <w:tcPr>
            <w:tcW w:w="2771" w:type="dxa"/>
          </w:tcPr>
          <w:p w14:paraId="232AE0B7" w14:textId="77777777" w:rsidR="002B66A2" w:rsidRDefault="002B66A2" w:rsidP="008B7AAE">
            <w:pPr>
              <w:jc w:val="both"/>
              <w:rPr>
                <w:rFonts w:ascii="GHEA Grapalat" w:hAnsi="GHEA Grapalat" w:cs="Arial"/>
                <w:sz w:val="20"/>
                <w:lang w:val="hy-AM"/>
              </w:rPr>
            </w:pPr>
          </w:p>
        </w:tc>
        <w:tc>
          <w:tcPr>
            <w:tcW w:w="992" w:type="dxa"/>
          </w:tcPr>
          <w:p w14:paraId="3EFB83B4" w14:textId="77777777" w:rsidR="002B66A2" w:rsidRDefault="002B66A2" w:rsidP="008B7AAE">
            <w:pPr>
              <w:jc w:val="both"/>
              <w:rPr>
                <w:rFonts w:ascii="GHEA Grapalat" w:hAnsi="GHEA Grapalat" w:cs="Arial"/>
                <w:sz w:val="20"/>
                <w:lang w:val="hy-AM"/>
              </w:rPr>
            </w:pPr>
          </w:p>
        </w:tc>
        <w:tc>
          <w:tcPr>
            <w:tcW w:w="3119" w:type="dxa"/>
          </w:tcPr>
          <w:p w14:paraId="51F86535" w14:textId="77777777" w:rsidR="002B66A2" w:rsidRDefault="002B66A2" w:rsidP="008B7AAE">
            <w:pPr>
              <w:jc w:val="both"/>
              <w:rPr>
                <w:rFonts w:ascii="GHEA Grapalat" w:hAnsi="GHEA Grapalat" w:cs="Arial"/>
                <w:sz w:val="20"/>
                <w:lang w:val="hy-AM"/>
              </w:rPr>
            </w:pPr>
          </w:p>
        </w:tc>
        <w:tc>
          <w:tcPr>
            <w:tcW w:w="2409" w:type="dxa"/>
          </w:tcPr>
          <w:p w14:paraId="414F93C5" w14:textId="77777777" w:rsidR="002B66A2" w:rsidRDefault="002B66A2" w:rsidP="008B7AAE">
            <w:pPr>
              <w:jc w:val="both"/>
              <w:rPr>
                <w:rFonts w:ascii="GHEA Grapalat" w:hAnsi="GHEA Grapalat" w:cs="Arial"/>
                <w:sz w:val="20"/>
                <w:lang w:val="hy-AM"/>
              </w:rPr>
            </w:pPr>
          </w:p>
        </w:tc>
      </w:tr>
      <w:tr w:rsidR="002B66A2" w14:paraId="481A3714" w14:textId="77777777" w:rsidTr="008B7AAE">
        <w:tc>
          <w:tcPr>
            <w:tcW w:w="456" w:type="dxa"/>
          </w:tcPr>
          <w:p w14:paraId="78AD692A" w14:textId="77777777" w:rsidR="002B66A2" w:rsidRDefault="002B66A2" w:rsidP="008B7AAE">
            <w:pPr>
              <w:jc w:val="both"/>
              <w:rPr>
                <w:rFonts w:ascii="GHEA Grapalat" w:hAnsi="GHEA Grapalat" w:cs="Arial"/>
                <w:sz w:val="20"/>
                <w:lang w:val="hy-AM"/>
              </w:rPr>
            </w:pPr>
          </w:p>
        </w:tc>
        <w:tc>
          <w:tcPr>
            <w:tcW w:w="2771" w:type="dxa"/>
          </w:tcPr>
          <w:p w14:paraId="2FA86825" w14:textId="77777777" w:rsidR="002B66A2" w:rsidRDefault="002B66A2" w:rsidP="008B7AAE">
            <w:pPr>
              <w:jc w:val="both"/>
              <w:rPr>
                <w:rFonts w:ascii="GHEA Grapalat" w:hAnsi="GHEA Grapalat" w:cs="Arial"/>
                <w:sz w:val="20"/>
                <w:lang w:val="hy-AM"/>
              </w:rPr>
            </w:pPr>
          </w:p>
        </w:tc>
        <w:tc>
          <w:tcPr>
            <w:tcW w:w="992" w:type="dxa"/>
          </w:tcPr>
          <w:p w14:paraId="6AB01EE4" w14:textId="77777777" w:rsidR="002B66A2" w:rsidRDefault="002B66A2" w:rsidP="008B7AAE">
            <w:pPr>
              <w:jc w:val="both"/>
              <w:rPr>
                <w:rFonts w:ascii="GHEA Grapalat" w:hAnsi="GHEA Grapalat" w:cs="Arial"/>
                <w:sz w:val="20"/>
                <w:lang w:val="hy-AM"/>
              </w:rPr>
            </w:pPr>
          </w:p>
        </w:tc>
        <w:tc>
          <w:tcPr>
            <w:tcW w:w="3119" w:type="dxa"/>
          </w:tcPr>
          <w:p w14:paraId="019E0DAA" w14:textId="77777777" w:rsidR="002B66A2" w:rsidRDefault="002B66A2" w:rsidP="008B7AAE">
            <w:pPr>
              <w:jc w:val="both"/>
              <w:rPr>
                <w:rFonts w:ascii="GHEA Grapalat" w:hAnsi="GHEA Grapalat" w:cs="Arial"/>
                <w:sz w:val="20"/>
                <w:lang w:val="hy-AM"/>
              </w:rPr>
            </w:pPr>
          </w:p>
        </w:tc>
        <w:tc>
          <w:tcPr>
            <w:tcW w:w="2409" w:type="dxa"/>
          </w:tcPr>
          <w:p w14:paraId="277ED766" w14:textId="77777777" w:rsidR="002B66A2" w:rsidRDefault="002B66A2" w:rsidP="008B7AAE">
            <w:pPr>
              <w:jc w:val="both"/>
              <w:rPr>
                <w:rFonts w:ascii="GHEA Grapalat" w:hAnsi="GHEA Grapalat" w:cs="Arial"/>
                <w:sz w:val="20"/>
                <w:lang w:val="hy-AM"/>
              </w:rPr>
            </w:pPr>
          </w:p>
        </w:tc>
      </w:tr>
      <w:tr w:rsidR="002B66A2" w14:paraId="58E75F60" w14:textId="77777777" w:rsidTr="008B7AAE">
        <w:tc>
          <w:tcPr>
            <w:tcW w:w="456" w:type="dxa"/>
          </w:tcPr>
          <w:p w14:paraId="30BFC322" w14:textId="77777777" w:rsidR="002B66A2" w:rsidRDefault="002B66A2" w:rsidP="008B7AAE">
            <w:pPr>
              <w:jc w:val="both"/>
              <w:rPr>
                <w:rFonts w:ascii="GHEA Grapalat" w:hAnsi="GHEA Grapalat" w:cs="Arial"/>
                <w:sz w:val="20"/>
                <w:lang w:val="hy-AM"/>
              </w:rPr>
            </w:pPr>
          </w:p>
        </w:tc>
        <w:tc>
          <w:tcPr>
            <w:tcW w:w="2771" w:type="dxa"/>
          </w:tcPr>
          <w:p w14:paraId="47ADCECF" w14:textId="77777777" w:rsidR="002B66A2" w:rsidRDefault="002B66A2" w:rsidP="008B7AAE">
            <w:pPr>
              <w:jc w:val="both"/>
              <w:rPr>
                <w:rFonts w:ascii="GHEA Grapalat" w:hAnsi="GHEA Grapalat" w:cs="Arial"/>
                <w:sz w:val="20"/>
                <w:lang w:val="hy-AM"/>
              </w:rPr>
            </w:pPr>
          </w:p>
        </w:tc>
        <w:tc>
          <w:tcPr>
            <w:tcW w:w="992" w:type="dxa"/>
          </w:tcPr>
          <w:p w14:paraId="71E3C4C5" w14:textId="77777777" w:rsidR="002B66A2" w:rsidRDefault="002B66A2" w:rsidP="008B7AAE">
            <w:pPr>
              <w:jc w:val="both"/>
              <w:rPr>
                <w:rFonts w:ascii="GHEA Grapalat" w:hAnsi="GHEA Grapalat" w:cs="Arial"/>
                <w:sz w:val="20"/>
                <w:lang w:val="hy-AM"/>
              </w:rPr>
            </w:pPr>
          </w:p>
        </w:tc>
        <w:tc>
          <w:tcPr>
            <w:tcW w:w="3119" w:type="dxa"/>
          </w:tcPr>
          <w:p w14:paraId="4A00B725" w14:textId="77777777" w:rsidR="002B66A2" w:rsidRDefault="002B66A2" w:rsidP="008B7AAE">
            <w:pPr>
              <w:jc w:val="both"/>
              <w:rPr>
                <w:rFonts w:ascii="GHEA Grapalat" w:hAnsi="GHEA Grapalat" w:cs="Arial"/>
                <w:sz w:val="20"/>
                <w:lang w:val="hy-AM"/>
              </w:rPr>
            </w:pPr>
          </w:p>
        </w:tc>
        <w:tc>
          <w:tcPr>
            <w:tcW w:w="2409" w:type="dxa"/>
          </w:tcPr>
          <w:p w14:paraId="187EF0C4" w14:textId="77777777" w:rsidR="002B66A2" w:rsidRDefault="002B66A2" w:rsidP="008B7AAE">
            <w:pPr>
              <w:jc w:val="both"/>
              <w:rPr>
                <w:rFonts w:ascii="GHEA Grapalat" w:hAnsi="GHEA Grapalat" w:cs="Arial"/>
                <w:sz w:val="20"/>
                <w:lang w:val="hy-AM"/>
              </w:rPr>
            </w:pPr>
          </w:p>
        </w:tc>
      </w:tr>
    </w:tbl>
    <w:p w14:paraId="3F42CD5A" w14:textId="77777777" w:rsidR="002B66A2" w:rsidRDefault="002B66A2" w:rsidP="002B66A2">
      <w:pPr>
        <w:rPr>
          <w:rFonts w:ascii="GHEA Grapalat" w:hAnsi="GHEA Grapalat"/>
          <w:b/>
          <w:lang w:val="hy-AM"/>
        </w:rPr>
      </w:pPr>
    </w:p>
    <w:p w14:paraId="00CCC99F" w14:textId="77777777" w:rsidR="002B66A2" w:rsidRDefault="002B66A2" w:rsidP="002B66A2">
      <w:pPr>
        <w:rPr>
          <w:rStyle w:val="ezkurwreuab5ozgtqnkl"/>
        </w:rPr>
      </w:pPr>
      <w:r>
        <w:rPr>
          <w:rStyle w:val="ezkurwreuab5ozgtqnkl"/>
        </w:rPr>
        <w:t xml:space="preserve">             </w:t>
      </w:r>
      <w:r w:rsidRPr="000D696B">
        <w:rPr>
          <w:rStyle w:val="ezkurwreuab5ozgtqnkl"/>
        </w:rPr>
        <w:t>Прилага</w:t>
      </w:r>
      <w:r>
        <w:rPr>
          <w:rStyle w:val="ezkurwreuab5ozgtqnkl"/>
        </w:rPr>
        <w:t>ю</w:t>
      </w:r>
      <w:r w:rsidRPr="000D696B">
        <w:rPr>
          <w:rStyle w:val="ezkurwreuab5ozgtqnkl"/>
        </w:rPr>
        <w:t>тся документ</w:t>
      </w:r>
      <w:r>
        <w:rPr>
          <w:rStyle w:val="ezkurwreuab5ozgtqnkl"/>
        </w:rPr>
        <w:t>ы</w:t>
      </w:r>
      <w:r w:rsidRPr="000D696B">
        <w:rPr>
          <w:rStyle w:val="ezkurwreuab5ozgtqnkl"/>
        </w:rPr>
        <w:t xml:space="preserve">, </w:t>
      </w:r>
      <w:r>
        <w:rPr>
          <w:rStyle w:val="ezkurwreuab5ozgtqnkl"/>
        </w:rPr>
        <w:t xml:space="preserve">требуемые приглашением </w:t>
      </w:r>
      <w:r w:rsidRPr="000D696B">
        <w:rPr>
          <w:rStyle w:val="ezkurwreuab5ozgtqnkl"/>
        </w:rPr>
        <w:t xml:space="preserve">относительно технических средств, </w:t>
      </w:r>
      <w:r>
        <w:rPr>
          <w:rStyle w:val="ezkurwreuab5ozgtqnkl"/>
        </w:rPr>
        <w:t>указанн</w:t>
      </w:r>
      <w:r w:rsidRPr="000D696B">
        <w:rPr>
          <w:rStyle w:val="ezkurwreuab5ozgtqnkl"/>
        </w:rPr>
        <w:t>ых в настоящей информации.</w:t>
      </w:r>
    </w:p>
    <w:p w14:paraId="4B5F76A8" w14:textId="77777777" w:rsidR="002B66A2" w:rsidRDefault="002B66A2" w:rsidP="002B66A2">
      <w:pPr>
        <w:rPr>
          <w:rStyle w:val="ezkurwreuab5ozgtqnkl"/>
        </w:rPr>
      </w:pPr>
    </w:p>
    <w:p w14:paraId="2857F715" w14:textId="77777777" w:rsidR="002B66A2" w:rsidRDefault="002B66A2" w:rsidP="002B66A2">
      <w:pPr>
        <w:rPr>
          <w:rStyle w:val="ezkurwreuab5ozgtqnkl"/>
        </w:rPr>
      </w:pPr>
    </w:p>
    <w:p w14:paraId="51AE9CB8" w14:textId="77777777" w:rsidR="002B66A2" w:rsidRPr="008C1FF8" w:rsidRDefault="002B66A2" w:rsidP="002B66A2">
      <w:pPr>
        <w:rPr>
          <w:rFonts w:ascii="GHEA Grapalat" w:hAnsi="GHEA Grapalat"/>
          <w:b/>
          <w:lang w:val="hy-AM"/>
        </w:rPr>
      </w:pPr>
    </w:p>
    <w:p w14:paraId="32BF329C" w14:textId="77777777" w:rsidR="002B66A2" w:rsidRDefault="002B66A2" w:rsidP="002B66A2">
      <w:pPr>
        <w:rPr>
          <w:rFonts w:ascii="GHEA Grapalat" w:hAnsi="GHEA Grapalat"/>
          <w:b/>
        </w:rPr>
      </w:pPr>
    </w:p>
    <w:p w14:paraId="6C05567F" w14:textId="77777777" w:rsidR="002B66A2" w:rsidRPr="00DD2B43" w:rsidRDefault="002B66A2" w:rsidP="002B66A2">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3D43F73" w14:textId="77777777" w:rsidR="002B66A2" w:rsidRPr="00567D3B" w:rsidRDefault="002B66A2" w:rsidP="002B66A2">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92D541" w14:textId="64D18E5D" w:rsidR="006016F3" w:rsidRDefault="006016F3" w:rsidP="006016F3">
      <w:pPr>
        <w:widowControl w:val="0"/>
        <w:spacing w:after="160"/>
        <w:jc w:val="right"/>
        <w:rPr>
          <w:rFonts w:ascii="GHEA Grapalat" w:hAnsi="GHEA Grapalat"/>
        </w:rPr>
      </w:pPr>
      <w:r w:rsidRPr="009044F1">
        <w:rPr>
          <w:rFonts w:ascii="GHEA Grapalat" w:hAnsi="GHEA Grapalat"/>
        </w:rPr>
        <w:t>М. П.</w:t>
      </w:r>
    </w:p>
    <w:p w14:paraId="564F76ED" w14:textId="41924694" w:rsidR="00C34EE0" w:rsidRDefault="00C34EE0" w:rsidP="006016F3">
      <w:pPr>
        <w:widowControl w:val="0"/>
        <w:spacing w:after="160"/>
        <w:jc w:val="right"/>
        <w:rPr>
          <w:rFonts w:ascii="GHEA Grapalat" w:hAnsi="GHEA Grapalat"/>
        </w:rPr>
      </w:pPr>
    </w:p>
    <w:p w14:paraId="23AA657F" w14:textId="5B0488C9" w:rsidR="00C34EE0" w:rsidRDefault="00C34EE0" w:rsidP="006016F3">
      <w:pPr>
        <w:widowControl w:val="0"/>
        <w:spacing w:after="160"/>
        <w:jc w:val="right"/>
        <w:rPr>
          <w:rFonts w:ascii="GHEA Grapalat" w:hAnsi="GHEA Grapalat"/>
        </w:rPr>
      </w:pPr>
    </w:p>
    <w:p w14:paraId="58006414" w14:textId="220C4409" w:rsidR="00C34EE0" w:rsidRDefault="00C34EE0" w:rsidP="006016F3">
      <w:pPr>
        <w:widowControl w:val="0"/>
        <w:spacing w:after="160"/>
        <w:jc w:val="right"/>
        <w:rPr>
          <w:rFonts w:ascii="GHEA Grapalat" w:hAnsi="GHEA Grapalat"/>
        </w:rPr>
      </w:pPr>
    </w:p>
    <w:p w14:paraId="4B9ACEE8" w14:textId="0D00789F" w:rsidR="00C34EE0" w:rsidRDefault="00C34EE0" w:rsidP="006016F3">
      <w:pPr>
        <w:widowControl w:val="0"/>
        <w:spacing w:after="160"/>
        <w:jc w:val="right"/>
        <w:rPr>
          <w:rFonts w:ascii="GHEA Grapalat" w:hAnsi="GHEA Grapalat"/>
        </w:rPr>
      </w:pPr>
    </w:p>
    <w:p w14:paraId="6620132C" w14:textId="77777777" w:rsidR="00C34EE0" w:rsidRPr="00D5443D" w:rsidRDefault="00C34EE0" w:rsidP="006016F3">
      <w:pPr>
        <w:widowControl w:val="0"/>
        <w:spacing w:after="160"/>
        <w:jc w:val="right"/>
        <w:rPr>
          <w:rFonts w:ascii="GHEA Grapalat" w:hAnsi="GHEA Grapalat"/>
        </w:rPr>
      </w:pPr>
    </w:p>
    <w:p w14:paraId="3C0BD41D" w14:textId="77777777" w:rsidR="006016F3" w:rsidRPr="009044F1" w:rsidRDefault="006016F3" w:rsidP="006016F3">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1.2</w:t>
      </w:r>
    </w:p>
    <w:p w14:paraId="2CD52A89" w14:textId="4457267D" w:rsidR="006016F3" w:rsidRPr="009044F1" w:rsidRDefault="006016F3" w:rsidP="006016F3">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34EE0">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C34EE0">
        <w:rPr>
          <w:rFonts w:ascii="GHEA Grapalat" w:hAnsi="GHEA Grapalat"/>
          <w:b/>
          <w:sz w:val="24"/>
          <w:szCs w:val="24"/>
        </w:rPr>
        <w:t>ԳՀԾՁԲ-ՀՎԿԱԿ-2025-52</w:t>
      </w:r>
      <w:r>
        <w:rPr>
          <w:rFonts w:ascii="GHEA Grapalat" w:hAnsi="GHEA Grapalat"/>
          <w:b/>
          <w:sz w:val="24"/>
          <w:szCs w:val="24"/>
        </w:rPr>
        <w:t>"</w:t>
      </w:r>
      <w:r>
        <w:rPr>
          <w:rStyle w:val="af6"/>
          <w:rFonts w:ascii="GHEA Grapalat" w:hAnsi="GHEA Grapalat"/>
          <w:b/>
          <w:sz w:val="24"/>
          <w:szCs w:val="24"/>
        </w:rPr>
        <w:footnoteReference w:customMarkFollows="1" w:id="4"/>
        <w:t>*</w:t>
      </w:r>
    </w:p>
    <w:p w14:paraId="67BACD4B" w14:textId="77777777" w:rsidR="006016F3" w:rsidRDefault="006016F3" w:rsidP="006016F3">
      <w:pPr>
        <w:pStyle w:val="31"/>
        <w:widowControl w:val="0"/>
        <w:spacing w:after="160" w:line="240" w:lineRule="auto"/>
        <w:jc w:val="right"/>
        <w:rPr>
          <w:rFonts w:ascii="GHEA Grapalat" w:hAnsi="GHEA Grapalat"/>
          <w:b/>
          <w:sz w:val="24"/>
          <w:szCs w:val="24"/>
        </w:rPr>
      </w:pPr>
    </w:p>
    <w:p w14:paraId="0462AA77" w14:textId="77777777" w:rsidR="006016F3" w:rsidRPr="006F79CA" w:rsidRDefault="006016F3" w:rsidP="006016F3">
      <w:pPr>
        <w:jc w:val="center"/>
        <w:rPr>
          <w:rFonts w:ascii="GHEA Grapalat" w:hAnsi="GHEA Grapalat"/>
          <w:b/>
        </w:rPr>
      </w:pPr>
      <w:r w:rsidRPr="006F79CA">
        <w:rPr>
          <w:rFonts w:ascii="GHEA Grapalat" w:hAnsi="GHEA Grapalat"/>
          <w:b/>
        </w:rPr>
        <w:t>ИНФОРМАЦИЯ</w:t>
      </w:r>
    </w:p>
    <w:p w14:paraId="58324024" w14:textId="77777777" w:rsidR="006016F3" w:rsidRPr="006F79CA" w:rsidRDefault="006016F3" w:rsidP="006016F3">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1AD385AA" w14:textId="77777777" w:rsidR="006016F3" w:rsidRDefault="006016F3" w:rsidP="006016F3">
      <w:pPr>
        <w:pStyle w:val="31"/>
        <w:widowControl w:val="0"/>
        <w:spacing w:after="160"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6016F3" w:rsidRPr="008D352C" w14:paraId="5FFB8070" w14:textId="77777777" w:rsidTr="008B7AAE">
        <w:trPr>
          <w:cantSplit/>
        </w:trPr>
        <w:tc>
          <w:tcPr>
            <w:tcW w:w="817" w:type="dxa"/>
            <w:vMerge w:val="restart"/>
            <w:vAlign w:val="center"/>
          </w:tcPr>
          <w:p w14:paraId="3FBB8367" w14:textId="77777777" w:rsidR="006016F3" w:rsidRPr="008D352C" w:rsidRDefault="006016F3" w:rsidP="008B7AAE">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17ACEC8C"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6016F3" w:rsidRPr="008D352C" w14:paraId="6D5DB835" w14:textId="77777777" w:rsidTr="008B7AAE">
        <w:trPr>
          <w:cantSplit/>
          <w:trHeight w:val="301"/>
        </w:trPr>
        <w:tc>
          <w:tcPr>
            <w:tcW w:w="817" w:type="dxa"/>
            <w:vMerge/>
            <w:vAlign w:val="center"/>
          </w:tcPr>
          <w:p w14:paraId="4E7B30C3" w14:textId="77777777" w:rsidR="006016F3" w:rsidRPr="008D352C" w:rsidRDefault="006016F3" w:rsidP="008B7AAE">
            <w:pPr>
              <w:widowControl w:val="0"/>
              <w:spacing w:after="120"/>
              <w:jc w:val="center"/>
              <w:rPr>
                <w:rFonts w:ascii="GHEA Grapalat" w:hAnsi="GHEA Grapalat"/>
                <w:sz w:val="20"/>
                <w:szCs w:val="20"/>
              </w:rPr>
            </w:pPr>
          </w:p>
        </w:tc>
        <w:tc>
          <w:tcPr>
            <w:tcW w:w="1541" w:type="dxa"/>
            <w:vMerge w:val="restart"/>
            <w:vAlign w:val="center"/>
          </w:tcPr>
          <w:p w14:paraId="670A8E24"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1AFBEB19"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4D76E6C3" w14:textId="77777777" w:rsidR="006016F3" w:rsidRPr="008D352C"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657FA805" w14:textId="77777777" w:rsidR="006016F3" w:rsidRPr="008D352C" w:rsidRDefault="006016F3" w:rsidP="008B7AAE">
            <w:pPr>
              <w:widowControl w:val="0"/>
              <w:spacing w:after="12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6016F3" w:rsidRPr="008D352C" w14:paraId="7D55DCF2" w14:textId="77777777" w:rsidTr="008B7AAE">
        <w:trPr>
          <w:cantSplit/>
          <w:trHeight w:val="299"/>
        </w:trPr>
        <w:tc>
          <w:tcPr>
            <w:tcW w:w="817" w:type="dxa"/>
            <w:vMerge/>
            <w:vAlign w:val="center"/>
          </w:tcPr>
          <w:p w14:paraId="3F70B4C7" w14:textId="77777777" w:rsidR="006016F3" w:rsidRPr="008D352C" w:rsidRDefault="006016F3" w:rsidP="008B7AAE">
            <w:pPr>
              <w:widowControl w:val="0"/>
              <w:spacing w:after="120"/>
              <w:jc w:val="center"/>
              <w:rPr>
                <w:rFonts w:ascii="GHEA Grapalat" w:hAnsi="GHEA Grapalat"/>
                <w:sz w:val="20"/>
                <w:szCs w:val="20"/>
              </w:rPr>
            </w:pPr>
          </w:p>
        </w:tc>
        <w:tc>
          <w:tcPr>
            <w:tcW w:w="1541" w:type="dxa"/>
            <w:vMerge/>
            <w:vAlign w:val="center"/>
          </w:tcPr>
          <w:p w14:paraId="61D402F1" w14:textId="77777777" w:rsidR="006016F3" w:rsidRPr="008D352C" w:rsidRDefault="006016F3" w:rsidP="008B7AAE">
            <w:pPr>
              <w:widowControl w:val="0"/>
              <w:spacing w:after="120"/>
              <w:jc w:val="center"/>
              <w:rPr>
                <w:rFonts w:ascii="GHEA Grapalat" w:hAnsi="GHEA Grapalat"/>
                <w:sz w:val="20"/>
                <w:szCs w:val="20"/>
              </w:rPr>
            </w:pPr>
          </w:p>
        </w:tc>
        <w:tc>
          <w:tcPr>
            <w:tcW w:w="1440" w:type="dxa"/>
            <w:vMerge/>
            <w:vAlign w:val="center"/>
          </w:tcPr>
          <w:p w14:paraId="1D81D0CA" w14:textId="77777777" w:rsidR="006016F3" w:rsidRPr="008D352C" w:rsidDel="006B374D" w:rsidRDefault="006016F3" w:rsidP="008B7AAE">
            <w:pPr>
              <w:widowControl w:val="0"/>
              <w:spacing w:after="120"/>
              <w:jc w:val="center"/>
              <w:rPr>
                <w:rFonts w:ascii="GHEA Grapalat" w:hAnsi="GHEA Grapalat"/>
                <w:b/>
                <w:bCs/>
                <w:sz w:val="20"/>
                <w:szCs w:val="20"/>
              </w:rPr>
            </w:pPr>
          </w:p>
        </w:tc>
        <w:tc>
          <w:tcPr>
            <w:tcW w:w="1980" w:type="dxa"/>
            <w:vAlign w:val="center"/>
          </w:tcPr>
          <w:p w14:paraId="183384D1" w14:textId="77777777" w:rsidR="006016F3" w:rsidRPr="008D352C" w:rsidDel="00B57526"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0B7AF895" w14:textId="77777777" w:rsidR="006016F3" w:rsidRPr="008D352C" w:rsidDel="00B57526" w:rsidRDefault="006016F3" w:rsidP="008B7AAE">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079F1784" w14:textId="77777777" w:rsidR="006016F3" w:rsidRPr="008D352C" w:rsidRDefault="006016F3" w:rsidP="008B7AAE">
            <w:pPr>
              <w:widowControl w:val="0"/>
              <w:spacing w:after="120"/>
              <w:jc w:val="center"/>
              <w:rPr>
                <w:rFonts w:ascii="GHEA Grapalat" w:hAnsi="GHEA Grapalat"/>
                <w:sz w:val="20"/>
                <w:szCs w:val="20"/>
              </w:rPr>
            </w:pPr>
          </w:p>
        </w:tc>
      </w:tr>
      <w:tr w:rsidR="006016F3" w:rsidRPr="008D352C" w14:paraId="3EE0CC08" w14:textId="77777777" w:rsidTr="008B7AAE">
        <w:trPr>
          <w:cantSplit/>
        </w:trPr>
        <w:tc>
          <w:tcPr>
            <w:tcW w:w="817" w:type="dxa"/>
          </w:tcPr>
          <w:p w14:paraId="620A2061" w14:textId="77777777" w:rsidR="006016F3" w:rsidRPr="008D352C" w:rsidRDefault="006016F3" w:rsidP="008B7AAE">
            <w:pPr>
              <w:widowControl w:val="0"/>
              <w:spacing w:after="120"/>
              <w:jc w:val="center"/>
              <w:rPr>
                <w:rFonts w:ascii="GHEA Grapalat" w:hAnsi="GHEA Grapalat"/>
                <w:sz w:val="20"/>
                <w:szCs w:val="20"/>
              </w:rPr>
            </w:pPr>
          </w:p>
        </w:tc>
        <w:tc>
          <w:tcPr>
            <w:tcW w:w="1541" w:type="dxa"/>
          </w:tcPr>
          <w:p w14:paraId="39891BCE" w14:textId="77777777" w:rsidR="006016F3" w:rsidRPr="008D352C" w:rsidRDefault="006016F3" w:rsidP="008B7AAE">
            <w:pPr>
              <w:widowControl w:val="0"/>
              <w:spacing w:after="120"/>
              <w:jc w:val="center"/>
              <w:rPr>
                <w:rFonts w:ascii="GHEA Grapalat" w:hAnsi="GHEA Grapalat"/>
                <w:sz w:val="20"/>
                <w:szCs w:val="20"/>
              </w:rPr>
            </w:pPr>
          </w:p>
        </w:tc>
        <w:tc>
          <w:tcPr>
            <w:tcW w:w="1440" w:type="dxa"/>
          </w:tcPr>
          <w:p w14:paraId="5BFC7D42" w14:textId="77777777" w:rsidR="006016F3" w:rsidRPr="008D352C" w:rsidRDefault="006016F3" w:rsidP="008B7AAE">
            <w:pPr>
              <w:widowControl w:val="0"/>
              <w:spacing w:after="120"/>
              <w:jc w:val="center"/>
              <w:rPr>
                <w:rFonts w:ascii="GHEA Grapalat" w:hAnsi="GHEA Grapalat"/>
                <w:sz w:val="20"/>
                <w:szCs w:val="20"/>
              </w:rPr>
            </w:pPr>
          </w:p>
        </w:tc>
        <w:tc>
          <w:tcPr>
            <w:tcW w:w="1980" w:type="dxa"/>
          </w:tcPr>
          <w:p w14:paraId="005E3B80" w14:textId="77777777" w:rsidR="006016F3" w:rsidRPr="008D352C" w:rsidRDefault="006016F3" w:rsidP="008B7AAE">
            <w:pPr>
              <w:widowControl w:val="0"/>
              <w:spacing w:after="120"/>
              <w:jc w:val="center"/>
              <w:rPr>
                <w:rFonts w:ascii="GHEA Grapalat" w:hAnsi="GHEA Grapalat"/>
                <w:sz w:val="20"/>
                <w:szCs w:val="20"/>
              </w:rPr>
            </w:pPr>
          </w:p>
        </w:tc>
        <w:tc>
          <w:tcPr>
            <w:tcW w:w="2430" w:type="dxa"/>
          </w:tcPr>
          <w:p w14:paraId="3A1D4DE8" w14:textId="77777777" w:rsidR="006016F3" w:rsidRPr="008D352C" w:rsidRDefault="006016F3" w:rsidP="008B7AAE">
            <w:pPr>
              <w:widowControl w:val="0"/>
              <w:spacing w:after="120"/>
              <w:jc w:val="center"/>
              <w:rPr>
                <w:rFonts w:ascii="GHEA Grapalat" w:hAnsi="GHEA Grapalat"/>
                <w:sz w:val="20"/>
                <w:szCs w:val="20"/>
              </w:rPr>
            </w:pPr>
          </w:p>
        </w:tc>
        <w:tc>
          <w:tcPr>
            <w:tcW w:w="1710" w:type="dxa"/>
          </w:tcPr>
          <w:p w14:paraId="11427DCD" w14:textId="77777777" w:rsidR="006016F3" w:rsidRPr="008D352C" w:rsidRDefault="006016F3" w:rsidP="008B7AAE">
            <w:pPr>
              <w:widowControl w:val="0"/>
              <w:spacing w:after="120"/>
              <w:jc w:val="center"/>
              <w:rPr>
                <w:rFonts w:ascii="GHEA Grapalat" w:hAnsi="GHEA Grapalat"/>
                <w:sz w:val="20"/>
                <w:szCs w:val="20"/>
              </w:rPr>
            </w:pPr>
          </w:p>
        </w:tc>
      </w:tr>
      <w:tr w:rsidR="006016F3" w:rsidRPr="008D352C" w14:paraId="644F40A3" w14:textId="77777777" w:rsidTr="008B7AAE">
        <w:trPr>
          <w:cantSplit/>
        </w:trPr>
        <w:tc>
          <w:tcPr>
            <w:tcW w:w="817" w:type="dxa"/>
          </w:tcPr>
          <w:p w14:paraId="51002F57" w14:textId="77777777" w:rsidR="006016F3" w:rsidRPr="008D352C" w:rsidRDefault="006016F3" w:rsidP="008B7AAE">
            <w:pPr>
              <w:widowControl w:val="0"/>
              <w:spacing w:after="120"/>
              <w:jc w:val="center"/>
              <w:rPr>
                <w:rFonts w:ascii="GHEA Grapalat" w:hAnsi="GHEA Grapalat"/>
                <w:sz w:val="20"/>
                <w:szCs w:val="20"/>
              </w:rPr>
            </w:pPr>
          </w:p>
        </w:tc>
        <w:tc>
          <w:tcPr>
            <w:tcW w:w="1541" w:type="dxa"/>
          </w:tcPr>
          <w:p w14:paraId="0F24EDAE" w14:textId="77777777" w:rsidR="006016F3" w:rsidRPr="008D352C" w:rsidRDefault="006016F3" w:rsidP="008B7AAE">
            <w:pPr>
              <w:widowControl w:val="0"/>
              <w:spacing w:after="120"/>
              <w:jc w:val="center"/>
              <w:rPr>
                <w:rFonts w:ascii="GHEA Grapalat" w:hAnsi="GHEA Grapalat"/>
                <w:sz w:val="20"/>
                <w:szCs w:val="20"/>
              </w:rPr>
            </w:pPr>
          </w:p>
        </w:tc>
        <w:tc>
          <w:tcPr>
            <w:tcW w:w="1440" w:type="dxa"/>
          </w:tcPr>
          <w:p w14:paraId="16BEF438" w14:textId="77777777" w:rsidR="006016F3" w:rsidRPr="008D352C" w:rsidRDefault="006016F3" w:rsidP="008B7AAE">
            <w:pPr>
              <w:widowControl w:val="0"/>
              <w:spacing w:after="120"/>
              <w:jc w:val="center"/>
              <w:rPr>
                <w:rFonts w:ascii="GHEA Grapalat" w:hAnsi="GHEA Grapalat"/>
                <w:sz w:val="20"/>
                <w:szCs w:val="20"/>
              </w:rPr>
            </w:pPr>
          </w:p>
        </w:tc>
        <w:tc>
          <w:tcPr>
            <w:tcW w:w="1980" w:type="dxa"/>
          </w:tcPr>
          <w:p w14:paraId="36ABD12D" w14:textId="77777777" w:rsidR="006016F3" w:rsidRPr="008D352C" w:rsidRDefault="006016F3" w:rsidP="008B7AAE">
            <w:pPr>
              <w:widowControl w:val="0"/>
              <w:spacing w:after="120"/>
              <w:jc w:val="center"/>
              <w:rPr>
                <w:rFonts w:ascii="GHEA Grapalat" w:hAnsi="GHEA Grapalat"/>
                <w:sz w:val="20"/>
                <w:szCs w:val="20"/>
              </w:rPr>
            </w:pPr>
          </w:p>
        </w:tc>
        <w:tc>
          <w:tcPr>
            <w:tcW w:w="2430" w:type="dxa"/>
          </w:tcPr>
          <w:p w14:paraId="7884741A" w14:textId="77777777" w:rsidR="006016F3" w:rsidRPr="008D352C" w:rsidRDefault="006016F3" w:rsidP="008B7AAE">
            <w:pPr>
              <w:widowControl w:val="0"/>
              <w:spacing w:after="120"/>
              <w:jc w:val="center"/>
              <w:rPr>
                <w:rFonts w:ascii="GHEA Grapalat" w:hAnsi="GHEA Grapalat"/>
                <w:sz w:val="20"/>
                <w:szCs w:val="20"/>
              </w:rPr>
            </w:pPr>
          </w:p>
        </w:tc>
        <w:tc>
          <w:tcPr>
            <w:tcW w:w="1710" w:type="dxa"/>
          </w:tcPr>
          <w:p w14:paraId="0C66F199" w14:textId="77777777" w:rsidR="006016F3" w:rsidRPr="008D352C" w:rsidRDefault="006016F3" w:rsidP="008B7AAE">
            <w:pPr>
              <w:widowControl w:val="0"/>
              <w:spacing w:after="120"/>
              <w:jc w:val="center"/>
              <w:rPr>
                <w:rFonts w:ascii="GHEA Grapalat" w:hAnsi="GHEA Grapalat"/>
                <w:sz w:val="20"/>
                <w:szCs w:val="20"/>
              </w:rPr>
            </w:pPr>
          </w:p>
        </w:tc>
      </w:tr>
      <w:tr w:rsidR="006016F3" w:rsidRPr="008D352C" w14:paraId="295ADA4F" w14:textId="77777777" w:rsidTr="008B7AAE">
        <w:trPr>
          <w:cantSplit/>
        </w:trPr>
        <w:tc>
          <w:tcPr>
            <w:tcW w:w="817" w:type="dxa"/>
          </w:tcPr>
          <w:p w14:paraId="4F6FA70C" w14:textId="77777777" w:rsidR="006016F3" w:rsidRPr="008D352C" w:rsidRDefault="006016F3" w:rsidP="008B7AAE">
            <w:pPr>
              <w:widowControl w:val="0"/>
              <w:spacing w:after="120"/>
              <w:jc w:val="center"/>
              <w:rPr>
                <w:rFonts w:ascii="GHEA Grapalat" w:hAnsi="GHEA Grapalat"/>
                <w:sz w:val="20"/>
                <w:szCs w:val="20"/>
              </w:rPr>
            </w:pPr>
          </w:p>
        </w:tc>
        <w:tc>
          <w:tcPr>
            <w:tcW w:w="1541" w:type="dxa"/>
          </w:tcPr>
          <w:p w14:paraId="09685E8A" w14:textId="77777777" w:rsidR="006016F3" w:rsidRPr="008D352C" w:rsidRDefault="006016F3" w:rsidP="008B7AAE">
            <w:pPr>
              <w:widowControl w:val="0"/>
              <w:spacing w:after="120"/>
              <w:jc w:val="center"/>
              <w:rPr>
                <w:rFonts w:ascii="GHEA Grapalat" w:hAnsi="GHEA Grapalat"/>
                <w:sz w:val="20"/>
                <w:szCs w:val="20"/>
              </w:rPr>
            </w:pPr>
          </w:p>
        </w:tc>
        <w:tc>
          <w:tcPr>
            <w:tcW w:w="1440" w:type="dxa"/>
          </w:tcPr>
          <w:p w14:paraId="03FF8C2F" w14:textId="77777777" w:rsidR="006016F3" w:rsidRPr="008D352C" w:rsidRDefault="006016F3" w:rsidP="008B7AAE">
            <w:pPr>
              <w:widowControl w:val="0"/>
              <w:spacing w:after="120"/>
              <w:jc w:val="center"/>
              <w:rPr>
                <w:rFonts w:ascii="GHEA Grapalat" w:hAnsi="GHEA Grapalat"/>
                <w:sz w:val="20"/>
                <w:szCs w:val="20"/>
              </w:rPr>
            </w:pPr>
          </w:p>
        </w:tc>
        <w:tc>
          <w:tcPr>
            <w:tcW w:w="1980" w:type="dxa"/>
          </w:tcPr>
          <w:p w14:paraId="7DB19574" w14:textId="77777777" w:rsidR="006016F3" w:rsidRPr="008D352C" w:rsidRDefault="006016F3" w:rsidP="008B7AAE">
            <w:pPr>
              <w:widowControl w:val="0"/>
              <w:spacing w:after="120"/>
              <w:jc w:val="center"/>
              <w:rPr>
                <w:rFonts w:ascii="GHEA Grapalat" w:hAnsi="GHEA Grapalat"/>
                <w:sz w:val="20"/>
                <w:szCs w:val="20"/>
              </w:rPr>
            </w:pPr>
          </w:p>
        </w:tc>
        <w:tc>
          <w:tcPr>
            <w:tcW w:w="2430" w:type="dxa"/>
          </w:tcPr>
          <w:p w14:paraId="20BF6DB1" w14:textId="77777777" w:rsidR="006016F3" w:rsidRPr="008D352C" w:rsidRDefault="006016F3" w:rsidP="008B7AAE">
            <w:pPr>
              <w:widowControl w:val="0"/>
              <w:spacing w:after="120"/>
              <w:jc w:val="center"/>
              <w:rPr>
                <w:rFonts w:ascii="GHEA Grapalat" w:hAnsi="GHEA Grapalat"/>
                <w:sz w:val="20"/>
                <w:szCs w:val="20"/>
              </w:rPr>
            </w:pPr>
          </w:p>
        </w:tc>
        <w:tc>
          <w:tcPr>
            <w:tcW w:w="1710" w:type="dxa"/>
          </w:tcPr>
          <w:p w14:paraId="6ADFDE2A" w14:textId="77777777" w:rsidR="006016F3" w:rsidRPr="008D352C" w:rsidRDefault="006016F3" w:rsidP="008B7AAE">
            <w:pPr>
              <w:widowControl w:val="0"/>
              <w:spacing w:after="120"/>
              <w:jc w:val="center"/>
              <w:rPr>
                <w:rFonts w:ascii="GHEA Grapalat" w:hAnsi="GHEA Grapalat"/>
                <w:sz w:val="20"/>
                <w:szCs w:val="20"/>
              </w:rPr>
            </w:pPr>
          </w:p>
        </w:tc>
      </w:tr>
    </w:tbl>
    <w:p w14:paraId="1D75D5A7" w14:textId="77777777" w:rsidR="006016F3" w:rsidRPr="008C1FF8" w:rsidRDefault="006016F3" w:rsidP="006016F3">
      <w:pPr>
        <w:pStyle w:val="31"/>
        <w:widowControl w:val="0"/>
        <w:spacing w:after="160" w:line="240" w:lineRule="auto"/>
        <w:jc w:val="right"/>
        <w:rPr>
          <w:rFonts w:ascii="GHEA Grapalat" w:hAnsi="GHEA Grapalat"/>
          <w:b/>
          <w:sz w:val="24"/>
          <w:szCs w:val="24"/>
        </w:rPr>
      </w:pPr>
    </w:p>
    <w:p w14:paraId="4C92300C" w14:textId="77777777" w:rsidR="006016F3" w:rsidRDefault="006016F3" w:rsidP="006016F3">
      <w:pPr>
        <w:pStyle w:val="31"/>
        <w:widowControl w:val="0"/>
        <w:spacing w:after="160" w:line="240" w:lineRule="auto"/>
        <w:jc w:val="right"/>
        <w:rPr>
          <w:rFonts w:ascii="GHEA Grapalat" w:hAnsi="GHEA Grapalat"/>
          <w:b/>
          <w:sz w:val="24"/>
          <w:szCs w:val="24"/>
          <w:lang w:val="es-ES"/>
        </w:rPr>
      </w:pPr>
    </w:p>
    <w:p w14:paraId="1F4A2809" w14:textId="77777777" w:rsidR="006016F3" w:rsidRDefault="006016F3" w:rsidP="006016F3">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7AEE956B" w14:textId="77777777" w:rsidR="006016F3" w:rsidRDefault="006016F3" w:rsidP="006016F3">
      <w:pPr>
        <w:jc w:val="both"/>
        <w:rPr>
          <w:rFonts w:ascii="GHEA Grapalat" w:hAnsi="GHEA Grapalat"/>
        </w:rPr>
      </w:pPr>
    </w:p>
    <w:p w14:paraId="2DE713E5" w14:textId="77777777" w:rsidR="006016F3" w:rsidRPr="008C1FF8" w:rsidRDefault="006016F3" w:rsidP="006016F3">
      <w:pPr>
        <w:jc w:val="both"/>
        <w:rPr>
          <w:rFonts w:ascii="GHEA Grapalat" w:hAnsi="GHEA Grapalat"/>
        </w:rPr>
      </w:pPr>
    </w:p>
    <w:p w14:paraId="14F312EF" w14:textId="77777777" w:rsidR="006016F3" w:rsidRPr="00DD2B43" w:rsidRDefault="006016F3" w:rsidP="006016F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C2A0D07" w14:textId="77777777" w:rsidR="006016F3" w:rsidRPr="00567D3B" w:rsidRDefault="006016F3" w:rsidP="006016F3">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44293D9" w14:textId="77777777" w:rsidR="006016F3" w:rsidRPr="008875C7" w:rsidRDefault="006016F3" w:rsidP="006016F3">
      <w:pPr>
        <w:widowControl w:val="0"/>
        <w:spacing w:after="160"/>
        <w:jc w:val="right"/>
        <w:rPr>
          <w:rFonts w:ascii="GHEA Grapalat" w:hAnsi="GHEA Grapalat"/>
        </w:rPr>
      </w:pPr>
    </w:p>
    <w:p w14:paraId="092E9831" w14:textId="77777777" w:rsidR="006016F3" w:rsidRPr="00D5443D" w:rsidRDefault="006016F3" w:rsidP="006016F3">
      <w:pPr>
        <w:widowControl w:val="0"/>
        <w:spacing w:after="160"/>
        <w:jc w:val="right"/>
        <w:rPr>
          <w:rFonts w:ascii="GHEA Grapalat" w:hAnsi="GHEA Grapalat"/>
        </w:rPr>
      </w:pPr>
      <w:r w:rsidRPr="009044F1">
        <w:rPr>
          <w:rFonts w:ascii="GHEA Grapalat" w:hAnsi="GHEA Grapalat"/>
        </w:rPr>
        <w:t>М. П.</w:t>
      </w:r>
    </w:p>
    <w:p w14:paraId="5B9157A8" w14:textId="77777777" w:rsidR="006016F3" w:rsidRDefault="006016F3" w:rsidP="006016F3">
      <w:pPr>
        <w:rPr>
          <w:rFonts w:ascii="GHEA Grapalat" w:hAnsi="GHEA Grapalat"/>
          <w:b/>
        </w:rPr>
      </w:pPr>
      <w:r>
        <w:rPr>
          <w:rFonts w:ascii="GHEA Grapalat" w:hAnsi="GHEA Grapalat"/>
          <w:b/>
        </w:rPr>
        <w:br w:type="page"/>
      </w:r>
    </w:p>
    <w:p w14:paraId="652D3B36" w14:textId="77777777" w:rsidR="002B66A2" w:rsidRDefault="002B66A2">
      <w:pPr>
        <w:rPr>
          <w:ins w:id="25" w:author="Inesa Kocharyan" w:date="2025-03-21T20:32:00Z"/>
          <w:rFonts w:ascii="GHEA Grapalat" w:hAnsi="GHEA Grapalat"/>
          <w:b/>
        </w:rPr>
      </w:pPr>
    </w:p>
    <w:p w14:paraId="134580E7" w14:textId="77777777" w:rsidR="00652A78" w:rsidRDefault="00652A78" w:rsidP="00652A78">
      <w:pPr>
        <w:jc w:val="right"/>
        <w:rPr>
          <w:rFonts w:ascii="GHEA Grapalat" w:hAnsi="GHEA Grapalat"/>
          <w:b/>
        </w:rPr>
      </w:pPr>
      <w:r>
        <w:rPr>
          <w:rFonts w:ascii="GHEA Grapalat" w:hAnsi="GHEA Grapalat"/>
          <w:b/>
        </w:rPr>
        <w:t>Приложение 1.</w:t>
      </w:r>
      <w:r w:rsidR="003E71A6">
        <w:rPr>
          <w:rFonts w:ascii="GHEA Grapalat" w:hAnsi="GHEA Grapalat"/>
          <w:b/>
        </w:rPr>
        <w:t>4</w:t>
      </w:r>
      <w:r>
        <w:rPr>
          <w:rFonts w:ascii="GHEA Grapalat" w:hAnsi="GHEA Grapalat"/>
          <w:b/>
        </w:rPr>
        <w:t xml:space="preserve">** </w:t>
      </w:r>
    </w:p>
    <w:p w14:paraId="6C6EE22D" w14:textId="7A913F1E"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C34EE0">
        <w:rPr>
          <w:rFonts w:ascii="GHEA Grapalat" w:hAnsi="GHEA Grapalat"/>
          <w:b/>
        </w:rPr>
        <w:t>запрос котировок</w:t>
      </w:r>
    </w:p>
    <w:p w14:paraId="74E7C464" w14:textId="7A9A37F5"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w:t>
      </w:r>
      <w:r w:rsidR="00C34EE0">
        <w:rPr>
          <w:rFonts w:ascii="GHEA Grapalat" w:hAnsi="GHEA Grapalat"/>
          <w:b/>
          <w:i w:val="0"/>
          <w:sz w:val="24"/>
          <w:szCs w:val="24"/>
        </w:rPr>
        <w:t>ԳՀԾՁԲ-ՀՎԿԱԿ-2025-52</w:t>
      </w:r>
      <w:r w:rsidRPr="00BD3FDD">
        <w:rPr>
          <w:rFonts w:ascii="GHEA Grapalat" w:hAnsi="GHEA Grapalat"/>
          <w:b/>
          <w:i w:val="0"/>
          <w:sz w:val="24"/>
          <w:szCs w:val="24"/>
        </w:rPr>
        <w:t>"</w:t>
      </w:r>
    </w:p>
    <w:p w14:paraId="7A662DD4" w14:textId="77777777" w:rsidR="00123294" w:rsidRDefault="00123294" w:rsidP="00B46D58">
      <w:pPr>
        <w:rPr>
          <w:rFonts w:ascii="GHEA Grapalat" w:hAnsi="GHEA Grapalat"/>
          <w:b/>
        </w:rPr>
      </w:pPr>
    </w:p>
    <w:p w14:paraId="3CF927CF" w14:textId="77777777" w:rsidR="00B048B2" w:rsidRDefault="00B048B2" w:rsidP="00B46D58">
      <w:pPr>
        <w:rPr>
          <w:rFonts w:ascii="GHEA Grapalat" w:hAnsi="GHEA Grapalat"/>
          <w:b/>
        </w:rPr>
      </w:pPr>
    </w:p>
    <w:p w14:paraId="3D790B8A"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67BC70B7"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33D168A" w14:textId="77777777" w:rsidR="00A9306E" w:rsidRPr="00ED3A13" w:rsidRDefault="00A9306E" w:rsidP="00A9306E">
      <w:pPr>
        <w:ind w:left="360" w:hanging="360"/>
        <w:jc w:val="center"/>
        <w:rPr>
          <w:rFonts w:ascii="GHEA Grapalat" w:eastAsia="GHEA Grapalat" w:hAnsi="GHEA Grapalat" w:cs="GHEA Grapalat"/>
          <w:b/>
        </w:rPr>
      </w:pPr>
    </w:p>
    <w:p w14:paraId="199681DA"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E005A3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3B3098B0" w14:textId="77777777" w:rsidTr="00F32DDC">
        <w:tc>
          <w:tcPr>
            <w:tcW w:w="2836" w:type="dxa"/>
            <w:shd w:val="clear" w:color="auto" w:fill="D9E2F3"/>
            <w:vAlign w:val="center"/>
          </w:tcPr>
          <w:p w14:paraId="2E92D26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19E264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C2DB10" w14:textId="77777777" w:rsidTr="00F32DDC">
        <w:tc>
          <w:tcPr>
            <w:tcW w:w="2836" w:type="dxa"/>
            <w:shd w:val="clear" w:color="auto" w:fill="D9E2F3"/>
            <w:vAlign w:val="center"/>
          </w:tcPr>
          <w:p w14:paraId="525E78A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48251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5B79A0" w14:textId="77777777" w:rsidTr="00F32DDC">
        <w:tc>
          <w:tcPr>
            <w:tcW w:w="2836" w:type="dxa"/>
            <w:shd w:val="clear" w:color="auto" w:fill="D9E2F3"/>
            <w:vAlign w:val="center"/>
          </w:tcPr>
          <w:p w14:paraId="055ABF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563A91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01CFFA" w14:textId="77777777" w:rsidTr="00F32DDC">
        <w:tc>
          <w:tcPr>
            <w:tcW w:w="2836" w:type="dxa"/>
            <w:shd w:val="clear" w:color="auto" w:fill="D9E2F3"/>
            <w:vAlign w:val="center"/>
          </w:tcPr>
          <w:p w14:paraId="5F55E2E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E10A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6BB3D31" w14:textId="77777777" w:rsidTr="00F32DDC">
        <w:tc>
          <w:tcPr>
            <w:tcW w:w="2836" w:type="dxa"/>
            <w:shd w:val="clear" w:color="auto" w:fill="D9E2F3"/>
            <w:vAlign w:val="center"/>
          </w:tcPr>
          <w:p w14:paraId="649486A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0FEB6E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6268B8" w14:textId="77777777" w:rsidTr="00F32DDC">
        <w:tc>
          <w:tcPr>
            <w:tcW w:w="2836" w:type="dxa"/>
            <w:shd w:val="clear" w:color="auto" w:fill="D9E2F3"/>
            <w:vAlign w:val="center"/>
          </w:tcPr>
          <w:p w14:paraId="48275E0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94E716F"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09CD11A0" w14:textId="77777777" w:rsidTr="00F32DDC">
        <w:tc>
          <w:tcPr>
            <w:tcW w:w="2836" w:type="dxa"/>
            <w:shd w:val="clear" w:color="auto" w:fill="D9E2F3"/>
            <w:vAlign w:val="center"/>
          </w:tcPr>
          <w:p w14:paraId="775839ED"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B32632"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1B29E93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8D5E825" w14:textId="77777777" w:rsidTr="00F32DDC">
        <w:tc>
          <w:tcPr>
            <w:tcW w:w="2835" w:type="dxa"/>
            <w:shd w:val="clear" w:color="auto" w:fill="D9E2F3"/>
            <w:vAlign w:val="center"/>
          </w:tcPr>
          <w:p w14:paraId="31E49E6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A9D8A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5C9F25" w14:textId="77777777" w:rsidTr="00F32DDC">
        <w:trPr>
          <w:trHeight w:val="1487"/>
        </w:trPr>
        <w:tc>
          <w:tcPr>
            <w:tcW w:w="2835" w:type="dxa"/>
            <w:shd w:val="clear" w:color="auto" w:fill="D9E2F3"/>
            <w:vAlign w:val="center"/>
          </w:tcPr>
          <w:p w14:paraId="4137C96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435647C" w14:textId="77777777" w:rsidR="00A9306E" w:rsidRPr="00FD1EE4" w:rsidRDefault="00A9306E" w:rsidP="00F32DDC">
            <w:pPr>
              <w:spacing w:before="240" w:after="240"/>
              <w:rPr>
                <w:rFonts w:ascii="GHEA Grapalat" w:eastAsia="GHEA Grapalat" w:hAnsi="GHEA Grapalat" w:cs="GHEA Grapalat"/>
              </w:rPr>
            </w:pPr>
          </w:p>
        </w:tc>
      </w:tr>
    </w:tbl>
    <w:p w14:paraId="7F522DD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9A77404" w14:textId="77777777" w:rsidTr="00F32DDC">
        <w:tc>
          <w:tcPr>
            <w:tcW w:w="2835" w:type="dxa"/>
            <w:shd w:val="clear" w:color="auto" w:fill="D9E2F3"/>
            <w:vAlign w:val="center"/>
          </w:tcPr>
          <w:p w14:paraId="0EB4DA43"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B25F15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CFB02B5" w14:textId="77777777" w:rsidTr="00F32DDC">
        <w:tc>
          <w:tcPr>
            <w:tcW w:w="2835" w:type="dxa"/>
            <w:shd w:val="clear" w:color="auto" w:fill="D9E2F3"/>
            <w:vAlign w:val="center"/>
          </w:tcPr>
          <w:p w14:paraId="781A6AC8"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87F76B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C7DB02" w14:textId="77777777" w:rsidTr="00F32DDC">
        <w:tc>
          <w:tcPr>
            <w:tcW w:w="2835" w:type="dxa"/>
            <w:shd w:val="clear" w:color="auto" w:fill="D9E2F3"/>
            <w:vAlign w:val="center"/>
          </w:tcPr>
          <w:p w14:paraId="04A3AFA0"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69546BF" w14:textId="77777777" w:rsidR="00A9306E" w:rsidRPr="00FD1EE4" w:rsidRDefault="00A9306E" w:rsidP="00F32DDC">
            <w:pPr>
              <w:spacing w:before="240" w:after="240"/>
              <w:rPr>
                <w:rFonts w:ascii="GHEA Grapalat" w:eastAsia="GHEA Grapalat" w:hAnsi="GHEA Grapalat" w:cs="GHEA Grapalat"/>
              </w:rPr>
            </w:pPr>
          </w:p>
        </w:tc>
      </w:tr>
    </w:tbl>
    <w:p w14:paraId="4929E2D2" w14:textId="77777777" w:rsidR="00A9306E" w:rsidRPr="00FD1EE4" w:rsidRDefault="00A9306E" w:rsidP="00A9306E">
      <w:pPr>
        <w:rPr>
          <w:rFonts w:ascii="GHEA Grapalat" w:eastAsia="GHEA Grapalat" w:hAnsi="GHEA Grapalat" w:cs="GHEA Grapalat"/>
        </w:rPr>
      </w:pPr>
    </w:p>
    <w:p w14:paraId="66EF7F4F"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0CF3DE8E"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2ADB3CC"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21C4A9C" w14:textId="77777777" w:rsidTr="00F32DDC">
        <w:tc>
          <w:tcPr>
            <w:tcW w:w="2835" w:type="dxa"/>
            <w:shd w:val="clear" w:color="auto" w:fill="D9E2F3"/>
            <w:vAlign w:val="center"/>
          </w:tcPr>
          <w:p w14:paraId="5CD75427"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BC43B1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BC97AD" w14:textId="77777777" w:rsidTr="00F32DDC">
        <w:tc>
          <w:tcPr>
            <w:tcW w:w="2835" w:type="dxa"/>
            <w:shd w:val="clear" w:color="auto" w:fill="D9E2F3"/>
            <w:vAlign w:val="center"/>
          </w:tcPr>
          <w:p w14:paraId="526707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59023DC" w14:textId="77777777" w:rsidR="00A9306E" w:rsidRPr="00FD1EE4" w:rsidRDefault="00A9306E" w:rsidP="00F32DDC">
            <w:pPr>
              <w:spacing w:before="240" w:after="240"/>
              <w:rPr>
                <w:rFonts w:ascii="GHEA Grapalat" w:eastAsia="GHEA Grapalat" w:hAnsi="GHEA Grapalat" w:cs="GHEA Grapalat"/>
              </w:rPr>
            </w:pPr>
          </w:p>
        </w:tc>
      </w:tr>
    </w:tbl>
    <w:p w14:paraId="7F1378C6"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32DD554" w14:textId="77777777" w:rsidTr="00F32DDC">
        <w:tc>
          <w:tcPr>
            <w:tcW w:w="2835" w:type="dxa"/>
            <w:shd w:val="clear" w:color="auto" w:fill="D9E2F3"/>
            <w:vAlign w:val="center"/>
          </w:tcPr>
          <w:p w14:paraId="290D353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BF97C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D7D1E2" w14:textId="77777777" w:rsidTr="00F32DDC">
        <w:tc>
          <w:tcPr>
            <w:tcW w:w="2835" w:type="dxa"/>
            <w:shd w:val="clear" w:color="auto" w:fill="D9E2F3"/>
            <w:vAlign w:val="center"/>
          </w:tcPr>
          <w:p w14:paraId="305DC81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8D0F1C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4731DA" w14:textId="77777777" w:rsidTr="00F32DDC">
        <w:tc>
          <w:tcPr>
            <w:tcW w:w="2835" w:type="dxa"/>
            <w:shd w:val="clear" w:color="auto" w:fill="D9E2F3"/>
            <w:vAlign w:val="center"/>
          </w:tcPr>
          <w:p w14:paraId="4C9B913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71F853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53E7BA" w14:textId="77777777" w:rsidTr="00F32DDC">
        <w:tc>
          <w:tcPr>
            <w:tcW w:w="2835" w:type="dxa"/>
            <w:shd w:val="clear" w:color="auto" w:fill="D9E2F3"/>
            <w:vAlign w:val="center"/>
          </w:tcPr>
          <w:p w14:paraId="495056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A25AC6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71DA2A" w14:textId="77777777" w:rsidTr="00F32DDC">
        <w:tc>
          <w:tcPr>
            <w:tcW w:w="2835" w:type="dxa"/>
            <w:shd w:val="clear" w:color="auto" w:fill="D9E2F3"/>
            <w:vAlign w:val="center"/>
          </w:tcPr>
          <w:p w14:paraId="67ED8B2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006D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76420BC" w14:textId="77777777" w:rsidTr="00F32DDC">
        <w:trPr>
          <w:trHeight w:val="1361"/>
        </w:trPr>
        <w:tc>
          <w:tcPr>
            <w:tcW w:w="2835" w:type="dxa"/>
            <w:shd w:val="clear" w:color="auto" w:fill="D9E2F3"/>
            <w:vAlign w:val="center"/>
          </w:tcPr>
          <w:p w14:paraId="20CB5D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34D340A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925EBF" w14:textId="77777777" w:rsidTr="00F32DDC">
        <w:tc>
          <w:tcPr>
            <w:tcW w:w="2835" w:type="dxa"/>
            <w:shd w:val="clear" w:color="auto" w:fill="D9E2F3"/>
            <w:vAlign w:val="center"/>
          </w:tcPr>
          <w:p w14:paraId="47488C8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5434A9E" w14:textId="77777777" w:rsidR="00A9306E" w:rsidRPr="00FD1EE4" w:rsidRDefault="00A9306E" w:rsidP="00F32DDC">
            <w:pPr>
              <w:spacing w:before="240" w:after="240"/>
              <w:rPr>
                <w:rFonts w:ascii="GHEA Grapalat" w:eastAsia="GHEA Grapalat" w:hAnsi="GHEA Grapalat" w:cs="GHEA Grapalat"/>
              </w:rPr>
            </w:pPr>
          </w:p>
        </w:tc>
      </w:tr>
    </w:tbl>
    <w:p w14:paraId="2749ACF0"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6F5DFCD6" w14:textId="77777777" w:rsidTr="00F32DDC">
        <w:tc>
          <w:tcPr>
            <w:tcW w:w="2836" w:type="dxa"/>
            <w:shd w:val="clear" w:color="auto" w:fill="D9E2F3"/>
            <w:vAlign w:val="center"/>
          </w:tcPr>
          <w:p w14:paraId="507C4E13"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BCC15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6DE93E0" w14:textId="77777777" w:rsidTr="00F32DDC">
        <w:tc>
          <w:tcPr>
            <w:tcW w:w="2836" w:type="dxa"/>
            <w:shd w:val="clear" w:color="auto" w:fill="D9E2F3"/>
            <w:vAlign w:val="center"/>
          </w:tcPr>
          <w:p w14:paraId="03B99794"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1F8C9BC"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405FD0EB"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736CD607" w14:textId="73285291" w:rsidR="00A9306E" w:rsidRPr="00CB7DFD" w:rsidRDefault="00A9306E" w:rsidP="00C34EE0">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15BC9F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015B131" w14:textId="77777777" w:rsidTr="00F32DDC">
        <w:tc>
          <w:tcPr>
            <w:tcW w:w="2837" w:type="dxa"/>
            <w:shd w:val="clear" w:color="auto" w:fill="D9E2F3"/>
            <w:vAlign w:val="center"/>
          </w:tcPr>
          <w:p w14:paraId="2961146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597CC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56C643" w14:textId="77777777" w:rsidTr="00F32DDC">
        <w:tc>
          <w:tcPr>
            <w:tcW w:w="2837" w:type="dxa"/>
            <w:shd w:val="clear" w:color="auto" w:fill="D9E2F3"/>
            <w:vAlign w:val="center"/>
          </w:tcPr>
          <w:p w14:paraId="3B3B942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7AF26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68DA4FB" w14:textId="77777777" w:rsidTr="00F32DDC">
        <w:tc>
          <w:tcPr>
            <w:tcW w:w="2837" w:type="dxa"/>
            <w:shd w:val="clear" w:color="auto" w:fill="D9E2F3"/>
            <w:vAlign w:val="center"/>
          </w:tcPr>
          <w:p w14:paraId="3D00BEF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0AC217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D2C733" w14:textId="77777777" w:rsidTr="00F32DDC">
        <w:tc>
          <w:tcPr>
            <w:tcW w:w="2837" w:type="dxa"/>
            <w:shd w:val="clear" w:color="auto" w:fill="D9E2F3"/>
            <w:vAlign w:val="center"/>
          </w:tcPr>
          <w:p w14:paraId="42FF129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E7909CA"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479698B"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0130B0DE"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3723399" w14:textId="77777777" w:rsidTr="00F32DDC">
        <w:tc>
          <w:tcPr>
            <w:tcW w:w="2837" w:type="dxa"/>
            <w:shd w:val="clear" w:color="auto" w:fill="D9E2F3"/>
            <w:vAlign w:val="center"/>
          </w:tcPr>
          <w:p w14:paraId="43FDF71C"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0FDCB7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DCCB21" w14:textId="77777777" w:rsidTr="00F32DDC">
        <w:tc>
          <w:tcPr>
            <w:tcW w:w="2837" w:type="dxa"/>
            <w:shd w:val="clear" w:color="auto" w:fill="D9E2F3"/>
            <w:vAlign w:val="center"/>
          </w:tcPr>
          <w:p w14:paraId="6F3238F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4C147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0CD508" w14:textId="77777777" w:rsidTr="00F32DDC">
        <w:tc>
          <w:tcPr>
            <w:tcW w:w="2837" w:type="dxa"/>
            <w:shd w:val="clear" w:color="auto" w:fill="D9E2F3"/>
            <w:vAlign w:val="center"/>
          </w:tcPr>
          <w:p w14:paraId="726977F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32B59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E65EC4" w14:textId="77777777" w:rsidTr="00F32DDC">
        <w:tc>
          <w:tcPr>
            <w:tcW w:w="2837" w:type="dxa"/>
            <w:shd w:val="clear" w:color="auto" w:fill="D9E2F3"/>
            <w:vAlign w:val="center"/>
          </w:tcPr>
          <w:p w14:paraId="24555E6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A12C491"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D0BEF41"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9CE49FC"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59F93F02"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9F3103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B70957A" w14:textId="77777777" w:rsidTr="00F32DDC">
        <w:tc>
          <w:tcPr>
            <w:tcW w:w="2836" w:type="dxa"/>
            <w:shd w:val="clear" w:color="auto" w:fill="D9E2F3"/>
            <w:vAlign w:val="center"/>
          </w:tcPr>
          <w:p w14:paraId="0CC2A5D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260EC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E09527" w14:textId="77777777" w:rsidTr="00F32DDC">
        <w:tc>
          <w:tcPr>
            <w:tcW w:w="2836" w:type="dxa"/>
            <w:shd w:val="clear" w:color="auto" w:fill="D9E2F3"/>
            <w:vAlign w:val="center"/>
          </w:tcPr>
          <w:p w14:paraId="292354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B7D8EE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DD2EC9" w14:textId="77777777" w:rsidTr="00F32DDC">
        <w:tc>
          <w:tcPr>
            <w:tcW w:w="2836" w:type="dxa"/>
            <w:shd w:val="clear" w:color="auto" w:fill="D9E2F3"/>
            <w:vAlign w:val="center"/>
          </w:tcPr>
          <w:p w14:paraId="04C6D3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AAB049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C2A1709" w14:textId="77777777" w:rsidTr="00F32DDC">
        <w:tc>
          <w:tcPr>
            <w:tcW w:w="2836" w:type="dxa"/>
            <w:shd w:val="clear" w:color="auto" w:fill="D9E2F3"/>
            <w:vAlign w:val="center"/>
          </w:tcPr>
          <w:p w14:paraId="5958CBD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E916DB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A431A13" w14:textId="77777777" w:rsidTr="00F32DDC">
        <w:tc>
          <w:tcPr>
            <w:tcW w:w="2836" w:type="dxa"/>
            <w:shd w:val="clear" w:color="auto" w:fill="D9E2F3"/>
            <w:vAlign w:val="center"/>
          </w:tcPr>
          <w:p w14:paraId="25C2982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553C89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205F1C2" w14:textId="77777777" w:rsidTr="00F32DDC">
        <w:tc>
          <w:tcPr>
            <w:tcW w:w="2836" w:type="dxa"/>
            <w:shd w:val="clear" w:color="auto" w:fill="D9E2F3"/>
            <w:vAlign w:val="center"/>
          </w:tcPr>
          <w:p w14:paraId="2B4C47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854A335" w14:textId="77777777" w:rsidR="00A9306E" w:rsidRPr="00FD1EE4" w:rsidRDefault="00A9306E" w:rsidP="00F32DDC">
            <w:pPr>
              <w:spacing w:before="240" w:after="240"/>
              <w:rPr>
                <w:rFonts w:ascii="GHEA Grapalat" w:eastAsia="GHEA Grapalat" w:hAnsi="GHEA Grapalat" w:cs="GHEA Grapalat"/>
              </w:rPr>
            </w:pPr>
          </w:p>
        </w:tc>
      </w:tr>
    </w:tbl>
    <w:p w14:paraId="4918809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6C1C45D9" w14:textId="77777777" w:rsidTr="00F32DDC">
        <w:tc>
          <w:tcPr>
            <w:tcW w:w="2977" w:type="dxa"/>
            <w:shd w:val="clear" w:color="auto" w:fill="D9E2F3"/>
            <w:vAlign w:val="center"/>
          </w:tcPr>
          <w:p w14:paraId="4C09BD8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CB9B9D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BA8023" w14:textId="77777777" w:rsidTr="00F32DDC">
        <w:tc>
          <w:tcPr>
            <w:tcW w:w="2977" w:type="dxa"/>
            <w:shd w:val="clear" w:color="auto" w:fill="D9E2F3"/>
            <w:vAlign w:val="center"/>
          </w:tcPr>
          <w:p w14:paraId="13B08B9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6E91AE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9F747" w14:textId="77777777" w:rsidTr="00F32DDC">
        <w:tc>
          <w:tcPr>
            <w:tcW w:w="2977" w:type="dxa"/>
            <w:shd w:val="clear" w:color="auto" w:fill="D9E2F3"/>
            <w:vAlign w:val="center"/>
          </w:tcPr>
          <w:p w14:paraId="78D2A5BD"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42D3A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C61867" w14:textId="77777777" w:rsidTr="00F32DDC">
        <w:tc>
          <w:tcPr>
            <w:tcW w:w="2977" w:type="dxa"/>
            <w:shd w:val="clear" w:color="auto" w:fill="D9E2F3"/>
            <w:vAlign w:val="center"/>
          </w:tcPr>
          <w:p w14:paraId="630009CD"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384E15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9CE254" w14:textId="77777777" w:rsidTr="00F32DDC">
        <w:tc>
          <w:tcPr>
            <w:tcW w:w="2977" w:type="dxa"/>
            <w:shd w:val="clear" w:color="auto" w:fill="D9E2F3"/>
            <w:vAlign w:val="center"/>
          </w:tcPr>
          <w:p w14:paraId="29A3180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70DDEB68" w14:textId="77777777" w:rsidR="00A9306E" w:rsidRPr="00FD1EE4" w:rsidRDefault="00A9306E" w:rsidP="00F32DDC">
            <w:pPr>
              <w:spacing w:before="240" w:after="240"/>
              <w:rPr>
                <w:rFonts w:ascii="GHEA Grapalat" w:eastAsia="GHEA Grapalat" w:hAnsi="GHEA Grapalat" w:cs="GHEA Grapalat"/>
              </w:rPr>
            </w:pPr>
          </w:p>
        </w:tc>
      </w:tr>
    </w:tbl>
    <w:p w14:paraId="79A37991"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64B699B2" w14:textId="77777777" w:rsidTr="00F32DDC">
        <w:tc>
          <w:tcPr>
            <w:tcW w:w="2943" w:type="dxa"/>
            <w:shd w:val="clear" w:color="auto" w:fill="D9E2F3"/>
            <w:vAlign w:val="center"/>
          </w:tcPr>
          <w:p w14:paraId="0F7BB3B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7A9B5F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D960746" w14:textId="77777777" w:rsidTr="00F32DDC">
        <w:tc>
          <w:tcPr>
            <w:tcW w:w="2943" w:type="dxa"/>
            <w:shd w:val="clear" w:color="auto" w:fill="D9E2F3"/>
            <w:vAlign w:val="center"/>
          </w:tcPr>
          <w:p w14:paraId="4C33411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555F4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145A8A" w14:textId="77777777" w:rsidTr="00F32DDC">
        <w:tc>
          <w:tcPr>
            <w:tcW w:w="2943" w:type="dxa"/>
            <w:shd w:val="clear" w:color="auto" w:fill="D9E2F3"/>
            <w:vAlign w:val="center"/>
          </w:tcPr>
          <w:p w14:paraId="6FA1D2E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2E24FD4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B3D743" w14:textId="77777777" w:rsidTr="00F32DDC">
        <w:tc>
          <w:tcPr>
            <w:tcW w:w="2943" w:type="dxa"/>
            <w:shd w:val="clear" w:color="auto" w:fill="D9E2F3"/>
            <w:vAlign w:val="center"/>
          </w:tcPr>
          <w:p w14:paraId="13E23541"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6821BF46" w14:textId="77777777" w:rsidR="00A9306E" w:rsidRPr="00FD1EE4" w:rsidRDefault="00A9306E" w:rsidP="00F32DDC">
            <w:pPr>
              <w:spacing w:before="240" w:after="240"/>
              <w:rPr>
                <w:rFonts w:ascii="GHEA Grapalat" w:eastAsia="GHEA Grapalat" w:hAnsi="GHEA Grapalat" w:cs="GHEA Grapalat"/>
              </w:rPr>
            </w:pPr>
          </w:p>
        </w:tc>
      </w:tr>
    </w:tbl>
    <w:p w14:paraId="1B5628B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1A8D21B9" w14:textId="77777777" w:rsidTr="00F32DDC">
        <w:tc>
          <w:tcPr>
            <w:tcW w:w="2837" w:type="dxa"/>
            <w:shd w:val="clear" w:color="auto" w:fill="D9E2F3"/>
            <w:vAlign w:val="center"/>
          </w:tcPr>
          <w:p w14:paraId="5363D1C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774E54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C26C37" w14:textId="77777777" w:rsidTr="00F32DDC">
        <w:tc>
          <w:tcPr>
            <w:tcW w:w="2837" w:type="dxa"/>
            <w:shd w:val="clear" w:color="auto" w:fill="D9E2F3"/>
            <w:vAlign w:val="center"/>
          </w:tcPr>
          <w:p w14:paraId="335387E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6909C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1EA350" w14:textId="77777777" w:rsidTr="00F32DDC">
        <w:tc>
          <w:tcPr>
            <w:tcW w:w="2837" w:type="dxa"/>
            <w:shd w:val="clear" w:color="auto" w:fill="D9E2F3"/>
            <w:vAlign w:val="center"/>
          </w:tcPr>
          <w:p w14:paraId="01BE45B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B86094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31A072" w14:textId="77777777" w:rsidTr="00F32DDC">
        <w:tc>
          <w:tcPr>
            <w:tcW w:w="2837" w:type="dxa"/>
            <w:shd w:val="clear" w:color="auto" w:fill="D9E2F3"/>
            <w:vAlign w:val="center"/>
          </w:tcPr>
          <w:p w14:paraId="126C1F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59048A11" w14:textId="77777777" w:rsidR="00A9306E" w:rsidRPr="00FD1EE4" w:rsidRDefault="00A9306E" w:rsidP="00F32DDC">
            <w:pPr>
              <w:spacing w:before="240" w:after="240"/>
              <w:rPr>
                <w:rFonts w:ascii="GHEA Grapalat" w:eastAsia="GHEA Grapalat" w:hAnsi="GHEA Grapalat" w:cs="GHEA Grapalat"/>
              </w:rPr>
            </w:pPr>
          </w:p>
        </w:tc>
      </w:tr>
    </w:tbl>
    <w:p w14:paraId="70E4E8F6"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1DE225DC" w14:textId="77777777" w:rsidTr="00F32DDC">
        <w:trPr>
          <w:trHeight w:val="924"/>
        </w:trPr>
        <w:tc>
          <w:tcPr>
            <w:tcW w:w="9016" w:type="dxa"/>
            <w:gridSpan w:val="2"/>
            <w:vAlign w:val="center"/>
          </w:tcPr>
          <w:p w14:paraId="18CA2460" w14:textId="77777777" w:rsidR="00A9306E" w:rsidRPr="00FD1EE4" w:rsidRDefault="00C63ED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76F99330" w14:textId="77777777" w:rsidTr="00F32DDC">
        <w:trPr>
          <w:trHeight w:val="684"/>
        </w:trPr>
        <w:tc>
          <w:tcPr>
            <w:tcW w:w="4508" w:type="dxa"/>
            <w:shd w:val="clear" w:color="auto" w:fill="D9E2F3"/>
            <w:vAlign w:val="center"/>
          </w:tcPr>
          <w:p w14:paraId="07D3182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8516E1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294F4C" w14:textId="77777777" w:rsidTr="00F32DDC">
        <w:trPr>
          <w:trHeight w:val="1282"/>
        </w:trPr>
        <w:tc>
          <w:tcPr>
            <w:tcW w:w="4508" w:type="dxa"/>
            <w:shd w:val="clear" w:color="auto" w:fill="D9E2F3"/>
            <w:vAlign w:val="center"/>
          </w:tcPr>
          <w:p w14:paraId="5F909E0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A0B9403" w14:textId="77777777" w:rsidR="00A9306E" w:rsidRPr="006B364D" w:rsidRDefault="00C63ED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93A21A3" w14:textId="77777777" w:rsidR="00A9306E" w:rsidRPr="00F10CBA" w:rsidRDefault="00C63ED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D2D5D77" w14:textId="77777777" w:rsidTr="00F32DDC">
        <w:tc>
          <w:tcPr>
            <w:tcW w:w="9016" w:type="dxa"/>
            <w:gridSpan w:val="2"/>
            <w:vAlign w:val="center"/>
          </w:tcPr>
          <w:p w14:paraId="79D3CB5B"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7D679158" w14:textId="77777777" w:rsidTr="00F32DDC">
        <w:tc>
          <w:tcPr>
            <w:tcW w:w="9016" w:type="dxa"/>
            <w:gridSpan w:val="2"/>
            <w:vAlign w:val="center"/>
          </w:tcPr>
          <w:p w14:paraId="60677E5D" w14:textId="77777777" w:rsidR="00A9306E" w:rsidRPr="00FD1EE4" w:rsidRDefault="00C63ED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093FDBD3"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5E261E42" w14:textId="77777777" w:rsidTr="00F32DDC">
        <w:trPr>
          <w:trHeight w:val="924"/>
        </w:trPr>
        <w:tc>
          <w:tcPr>
            <w:tcW w:w="9016" w:type="dxa"/>
            <w:gridSpan w:val="2"/>
            <w:vAlign w:val="center"/>
          </w:tcPr>
          <w:p w14:paraId="71E0F50E" w14:textId="77777777" w:rsidR="00A9306E" w:rsidRPr="00FD1EE4" w:rsidRDefault="00C63ED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34029F1" w14:textId="77777777" w:rsidTr="00F32DDC">
        <w:trPr>
          <w:trHeight w:val="684"/>
        </w:trPr>
        <w:tc>
          <w:tcPr>
            <w:tcW w:w="4508" w:type="dxa"/>
            <w:shd w:val="clear" w:color="auto" w:fill="D9E2F3"/>
            <w:vAlign w:val="center"/>
          </w:tcPr>
          <w:p w14:paraId="7763B3B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6F1BF2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ADA723" w14:textId="77777777" w:rsidTr="00F32DDC">
        <w:trPr>
          <w:trHeight w:val="1282"/>
        </w:trPr>
        <w:tc>
          <w:tcPr>
            <w:tcW w:w="4508" w:type="dxa"/>
            <w:shd w:val="clear" w:color="auto" w:fill="D9E2F3"/>
            <w:vAlign w:val="center"/>
          </w:tcPr>
          <w:p w14:paraId="0F95E16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3F55157" w14:textId="77777777" w:rsidR="00A9306E" w:rsidRPr="00C843BA" w:rsidRDefault="00C63ED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53E2210" w14:textId="77777777" w:rsidR="00A9306E" w:rsidRPr="00C843BA" w:rsidRDefault="00C63ED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7BB0D042" w14:textId="77777777" w:rsidTr="00F32DDC">
        <w:tc>
          <w:tcPr>
            <w:tcW w:w="9016" w:type="dxa"/>
            <w:gridSpan w:val="2"/>
            <w:vAlign w:val="center"/>
          </w:tcPr>
          <w:p w14:paraId="7FF1D622"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2CEDF97F" w14:textId="77777777" w:rsidTr="00F32DDC">
        <w:tc>
          <w:tcPr>
            <w:tcW w:w="9016" w:type="dxa"/>
            <w:gridSpan w:val="2"/>
            <w:vAlign w:val="center"/>
          </w:tcPr>
          <w:p w14:paraId="49326232"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F92A9B9" w14:textId="77777777" w:rsidTr="00F32DDC">
        <w:tc>
          <w:tcPr>
            <w:tcW w:w="9016" w:type="dxa"/>
            <w:gridSpan w:val="2"/>
            <w:vAlign w:val="center"/>
          </w:tcPr>
          <w:p w14:paraId="4089551A"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7A696969" w14:textId="77777777" w:rsidTr="00F32DDC">
        <w:tc>
          <w:tcPr>
            <w:tcW w:w="9016" w:type="dxa"/>
            <w:gridSpan w:val="2"/>
            <w:vAlign w:val="center"/>
          </w:tcPr>
          <w:p w14:paraId="688611E5" w14:textId="77777777" w:rsidR="00A9306E" w:rsidRPr="00FD1EE4" w:rsidRDefault="00C63ED6"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38FDDE9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61066C5" w14:textId="77777777" w:rsidTr="00F32DDC">
        <w:tc>
          <w:tcPr>
            <w:tcW w:w="2837" w:type="dxa"/>
            <w:shd w:val="clear" w:color="auto" w:fill="D9E2F3"/>
            <w:vAlign w:val="center"/>
          </w:tcPr>
          <w:p w14:paraId="7E5089EF"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2C8A28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41A1CC" w14:textId="77777777" w:rsidTr="00F32DDC">
        <w:tc>
          <w:tcPr>
            <w:tcW w:w="2837" w:type="dxa"/>
            <w:shd w:val="clear" w:color="auto" w:fill="D9E2F3"/>
            <w:vAlign w:val="center"/>
          </w:tcPr>
          <w:p w14:paraId="0E4356E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86AA740" w14:textId="77777777" w:rsidR="00A9306E" w:rsidRPr="00B23852" w:rsidRDefault="00C63ED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3E9F2455" w14:textId="77777777" w:rsidR="00A9306E" w:rsidRPr="00FD1EE4" w:rsidRDefault="00C63ED6"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82303E7" w14:textId="77777777" w:rsidTr="00F32DDC">
        <w:tc>
          <w:tcPr>
            <w:tcW w:w="2837" w:type="dxa"/>
            <w:shd w:val="clear" w:color="auto" w:fill="D9E2F3"/>
            <w:vAlign w:val="center"/>
          </w:tcPr>
          <w:p w14:paraId="42E915E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02FA366F" w14:textId="77777777" w:rsidR="00A9306E" w:rsidRPr="005600B4" w:rsidRDefault="00C63ED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5406E8EF" w14:textId="77777777" w:rsidR="00A9306E" w:rsidRPr="005600B4" w:rsidRDefault="00C63ED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62596EB0"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77C47E9A" w14:textId="77777777" w:rsidTr="00F32DDC">
        <w:tc>
          <w:tcPr>
            <w:tcW w:w="2837" w:type="dxa"/>
            <w:shd w:val="clear" w:color="auto" w:fill="D9E2F3"/>
            <w:vAlign w:val="center"/>
          </w:tcPr>
          <w:p w14:paraId="1BF8318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B8FD3F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AB36F5" w14:textId="77777777" w:rsidTr="00F32DDC">
        <w:tc>
          <w:tcPr>
            <w:tcW w:w="2837" w:type="dxa"/>
            <w:shd w:val="clear" w:color="auto" w:fill="D9E2F3"/>
            <w:vAlign w:val="center"/>
          </w:tcPr>
          <w:p w14:paraId="4839D72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DFFBAB9" w14:textId="77777777" w:rsidR="00A9306E" w:rsidRPr="00FD1EE4" w:rsidRDefault="00A9306E" w:rsidP="00F32DDC">
            <w:pPr>
              <w:spacing w:before="240" w:after="240"/>
              <w:rPr>
                <w:rFonts w:ascii="GHEA Grapalat" w:eastAsia="GHEA Grapalat" w:hAnsi="GHEA Grapalat" w:cs="GHEA Grapalat"/>
              </w:rPr>
            </w:pPr>
          </w:p>
        </w:tc>
      </w:tr>
    </w:tbl>
    <w:p w14:paraId="71681045"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0451AE8"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626093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FA3F1A1" w14:textId="77777777" w:rsidTr="00F32DDC">
        <w:tc>
          <w:tcPr>
            <w:tcW w:w="2835" w:type="dxa"/>
            <w:shd w:val="clear" w:color="auto" w:fill="D9E2F3"/>
            <w:vAlign w:val="center"/>
          </w:tcPr>
          <w:p w14:paraId="6C3CD2D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4710A4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DC7728" w14:textId="77777777" w:rsidTr="00F32DDC">
        <w:tc>
          <w:tcPr>
            <w:tcW w:w="2835" w:type="dxa"/>
            <w:shd w:val="clear" w:color="auto" w:fill="D9E2F3"/>
            <w:vAlign w:val="center"/>
          </w:tcPr>
          <w:p w14:paraId="3F796B0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00AE41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592323" w14:textId="77777777" w:rsidTr="00F32DDC">
        <w:tc>
          <w:tcPr>
            <w:tcW w:w="2835" w:type="dxa"/>
            <w:shd w:val="clear" w:color="auto" w:fill="D9E2F3"/>
            <w:vAlign w:val="center"/>
          </w:tcPr>
          <w:p w14:paraId="20D413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30094C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22E8F9" w14:textId="77777777" w:rsidTr="00F32DDC">
        <w:tc>
          <w:tcPr>
            <w:tcW w:w="2835" w:type="dxa"/>
            <w:shd w:val="clear" w:color="auto" w:fill="D9E2F3"/>
            <w:vAlign w:val="center"/>
          </w:tcPr>
          <w:p w14:paraId="1EA5C51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5885F55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CC312D8" w14:textId="77777777" w:rsidTr="00F32DDC">
        <w:tc>
          <w:tcPr>
            <w:tcW w:w="2835" w:type="dxa"/>
            <w:shd w:val="clear" w:color="auto" w:fill="D9E2F3"/>
            <w:vAlign w:val="center"/>
          </w:tcPr>
          <w:p w14:paraId="2450596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9834A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6CED06D" w14:textId="77777777" w:rsidTr="00F32DDC">
        <w:tc>
          <w:tcPr>
            <w:tcW w:w="2835" w:type="dxa"/>
            <w:shd w:val="clear" w:color="auto" w:fill="D9E2F3"/>
            <w:vAlign w:val="center"/>
          </w:tcPr>
          <w:p w14:paraId="62B6D3C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AE6E4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04C157" w14:textId="77777777" w:rsidTr="00F32DDC">
        <w:tc>
          <w:tcPr>
            <w:tcW w:w="2835" w:type="dxa"/>
            <w:shd w:val="clear" w:color="auto" w:fill="D9E2F3"/>
            <w:vAlign w:val="center"/>
          </w:tcPr>
          <w:p w14:paraId="671EBE6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17ABF2C" w14:textId="77777777" w:rsidR="00A9306E" w:rsidRPr="00FD1EE4" w:rsidRDefault="00A9306E" w:rsidP="00F32DDC">
            <w:pPr>
              <w:spacing w:before="240" w:after="240"/>
              <w:rPr>
                <w:rFonts w:ascii="GHEA Grapalat" w:eastAsia="GHEA Grapalat" w:hAnsi="GHEA Grapalat" w:cs="GHEA Grapalat"/>
              </w:rPr>
            </w:pPr>
          </w:p>
        </w:tc>
      </w:tr>
    </w:tbl>
    <w:p w14:paraId="3A7A15F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FF90BF5" w14:textId="77777777" w:rsidTr="00F32DDC">
        <w:trPr>
          <w:trHeight w:val="853"/>
        </w:trPr>
        <w:tc>
          <w:tcPr>
            <w:tcW w:w="2835" w:type="dxa"/>
            <w:vMerge w:val="restart"/>
            <w:shd w:val="clear" w:color="auto" w:fill="D9E2F3"/>
            <w:vAlign w:val="center"/>
          </w:tcPr>
          <w:p w14:paraId="78A8E21E"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1F786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6EBE39" w14:textId="77777777" w:rsidTr="00F32DDC">
        <w:trPr>
          <w:trHeight w:val="850"/>
        </w:trPr>
        <w:tc>
          <w:tcPr>
            <w:tcW w:w="2835" w:type="dxa"/>
            <w:vMerge/>
            <w:shd w:val="clear" w:color="auto" w:fill="D9E2F3"/>
            <w:vAlign w:val="center"/>
          </w:tcPr>
          <w:p w14:paraId="604C5CD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91B23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D074DD" w14:textId="77777777" w:rsidTr="00F32DDC">
        <w:trPr>
          <w:trHeight w:val="850"/>
        </w:trPr>
        <w:tc>
          <w:tcPr>
            <w:tcW w:w="2835" w:type="dxa"/>
            <w:vMerge/>
            <w:shd w:val="clear" w:color="auto" w:fill="D9E2F3"/>
            <w:vAlign w:val="center"/>
          </w:tcPr>
          <w:p w14:paraId="2F846D3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65FC9E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BAD13F" w14:textId="77777777" w:rsidTr="00F32DDC">
        <w:trPr>
          <w:trHeight w:val="850"/>
        </w:trPr>
        <w:tc>
          <w:tcPr>
            <w:tcW w:w="2835" w:type="dxa"/>
            <w:vMerge/>
            <w:shd w:val="clear" w:color="auto" w:fill="D9E2F3"/>
            <w:vAlign w:val="center"/>
          </w:tcPr>
          <w:p w14:paraId="0F1FF7A3"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6BE8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F43731" w14:textId="77777777" w:rsidTr="00F32DDC">
        <w:trPr>
          <w:trHeight w:val="850"/>
        </w:trPr>
        <w:tc>
          <w:tcPr>
            <w:tcW w:w="2835" w:type="dxa"/>
            <w:vMerge/>
            <w:shd w:val="clear" w:color="auto" w:fill="D9E2F3"/>
            <w:vAlign w:val="center"/>
          </w:tcPr>
          <w:p w14:paraId="1FFA357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CE2701F" w14:textId="77777777" w:rsidR="00A9306E" w:rsidRPr="00FD1EE4" w:rsidRDefault="00A9306E" w:rsidP="00F32DDC">
            <w:pPr>
              <w:spacing w:before="240" w:after="240"/>
              <w:rPr>
                <w:rFonts w:ascii="GHEA Grapalat" w:eastAsia="GHEA Grapalat" w:hAnsi="GHEA Grapalat" w:cs="GHEA Grapalat"/>
              </w:rPr>
            </w:pPr>
          </w:p>
        </w:tc>
      </w:tr>
    </w:tbl>
    <w:p w14:paraId="34F63C27"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449E88F" w14:textId="77777777" w:rsidTr="00F32DDC">
        <w:tc>
          <w:tcPr>
            <w:tcW w:w="2835" w:type="dxa"/>
            <w:shd w:val="clear" w:color="auto" w:fill="D9E2F3"/>
            <w:vAlign w:val="center"/>
          </w:tcPr>
          <w:p w14:paraId="656E66A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7640CB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EA8A0C" w14:textId="77777777" w:rsidTr="00F32DDC">
        <w:tc>
          <w:tcPr>
            <w:tcW w:w="2835" w:type="dxa"/>
            <w:shd w:val="clear" w:color="auto" w:fill="D9E2F3"/>
            <w:vAlign w:val="center"/>
          </w:tcPr>
          <w:p w14:paraId="126B826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1758134" w14:textId="77777777" w:rsidR="00A9306E" w:rsidRPr="00FD1EE4" w:rsidRDefault="00A9306E" w:rsidP="00F32DDC">
            <w:pPr>
              <w:spacing w:before="240" w:after="240"/>
              <w:rPr>
                <w:rFonts w:ascii="GHEA Grapalat" w:eastAsia="GHEA Grapalat" w:hAnsi="GHEA Grapalat" w:cs="GHEA Grapalat"/>
              </w:rPr>
            </w:pPr>
          </w:p>
        </w:tc>
      </w:tr>
    </w:tbl>
    <w:p w14:paraId="67BEC640"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1CC86190"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7997D752" w14:textId="77777777" w:rsidTr="00F32DDC">
        <w:tc>
          <w:tcPr>
            <w:tcW w:w="9016" w:type="dxa"/>
            <w:shd w:val="clear" w:color="auto" w:fill="DBE5F1" w:themeFill="accent1" w:themeFillTint="33"/>
          </w:tcPr>
          <w:p w14:paraId="4E53A2C2"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F47F4BA" w14:textId="77777777" w:rsidTr="00F32DDC">
        <w:trPr>
          <w:trHeight w:val="10187"/>
        </w:trPr>
        <w:tc>
          <w:tcPr>
            <w:tcW w:w="9016" w:type="dxa"/>
          </w:tcPr>
          <w:p w14:paraId="512C65BD" w14:textId="77777777" w:rsidR="00A9306E" w:rsidRPr="00FD1EE4" w:rsidRDefault="00A9306E" w:rsidP="00F32DDC">
            <w:pPr>
              <w:rPr>
                <w:rFonts w:ascii="GHEA Grapalat" w:eastAsia="GHEA Grapalat" w:hAnsi="GHEA Grapalat" w:cs="GHEA Grapalat"/>
                <w:b/>
                <w:color w:val="000000"/>
              </w:rPr>
            </w:pPr>
          </w:p>
        </w:tc>
      </w:tr>
    </w:tbl>
    <w:p w14:paraId="76846114"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4F8D307B" w14:textId="77777777" w:rsidR="00A9306E" w:rsidRDefault="00A9306E" w:rsidP="00A9306E">
      <w:pPr>
        <w:rPr>
          <w:rFonts w:ascii="GHEA Grapalat" w:hAnsi="GHEA Grapalat"/>
          <w:b/>
        </w:rPr>
      </w:pPr>
    </w:p>
    <w:p w14:paraId="7689AE08" w14:textId="77777777" w:rsidR="00A9306E" w:rsidRDefault="00A9306E" w:rsidP="00A9306E">
      <w:pPr>
        <w:rPr>
          <w:ins w:id="27" w:author="Inesa Kocharyan" w:date="2021-09-01T11:45:00Z"/>
          <w:rFonts w:ascii="GHEA Grapalat" w:hAnsi="GHEA Grapalat"/>
          <w:b/>
        </w:rPr>
      </w:pPr>
    </w:p>
    <w:p w14:paraId="1AE65076" w14:textId="77777777" w:rsidR="00A9306E" w:rsidRDefault="00A9306E" w:rsidP="00A9306E">
      <w:pPr>
        <w:rPr>
          <w:rFonts w:ascii="GHEA Grapalat" w:hAnsi="GHEA Grapalat"/>
          <w:b/>
        </w:rPr>
      </w:pPr>
      <w:r>
        <w:rPr>
          <w:rFonts w:ascii="GHEA Grapalat" w:hAnsi="GHEA Grapalat"/>
          <w:b/>
        </w:rPr>
        <w:br w:type="page"/>
      </w:r>
    </w:p>
    <w:p w14:paraId="10A9738C"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4FC26992"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58EA37"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E1E3A91"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8B98673"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0679EFA"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24AB550"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71A8564"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F7C4A88"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E443153"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92528E6"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9EE130"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31BBEA"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0A02D2CF"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95DF7AA"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2EB89"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64291C7"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2DF632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w:t>
      </w:r>
      <w:r w:rsidRPr="000306ED">
        <w:rPr>
          <w:rFonts w:ascii="GHEA Grapalat" w:hAnsi="GHEA Grapalat"/>
        </w:rPr>
        <w:lastRenderedPageBreak/>
        <w:t>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EC6DB1"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F390FEB"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2B249B7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lastRenderedPageBreak/>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66BF533"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6AA736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4191F83"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42DAC52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DCB07F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0FE816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4EB715F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0D3BFB6"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366E8E6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A5A8EE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0F28898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1302169"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E7E832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w:t>
      </w:r>
      <w:r w:rsidRPr="000306ED">
        <w:rPr>
          <w:rFonts w:ascii="GHEA Grapalat" w:hAnsi="GHEA Grapalat"/>
        </w:rPr>
        <w:lastRenderedPageBreak/>
        <w:t xml:space="preserve">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67B1A8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BB4B9CE"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7F48DFBC" w14:textId="77777777" w:rsidR="00B32672" w:rsidRPr="00B32672" w:rsidRDefault="00B32672" w:rsidP="00A9306E">
      <w:pPr>
        <w:spacing w:line="360" w:lineRule="auto"/>
        <w:contextualSpacing/>
        <w:jc w:val="both"/>
        <w:rPr>
          <w:rFonts w:ascii="GHEA Grapalat" w:hAnsi="GHEA Grapalat"/>
        </w:rPr>
      </w:pPr>
    </w:p>
    <w:p w14:paraId="29BC2F93"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379F30B"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86DC243" w14:textId="77777777" w:rsidR="00A9306E" w:rsidRDefault="00A9306E">
      <w:pPr>
        <w:rPr>
          <w:rFonts w:ascii="GHEA Grapalat" w:hAnsi="GHEA Grapalat"/>
          <w:b/>
        </w:rPr>
      </w:pPr>
      <w:r>
        <w:rPr>
          <w:rFonts w:ascii="GHEA Grapalat" w:hAnsi="GHEA Grapalat"/>
          <w:b/>
        </w:rPr>
        <w:br w:type="page"/>
      </w:r>
    </w:p>
    <w:p w14:paraId="55C2794D"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20B46D92" w14:textId="5422B6B8"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34EE0">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C34EE0">
        <w:rPr>
          <w:rFonts w:ascii="GHEA Grapalat" w:hAnsi="GHEA Grapalat"/>
          <w:b/>
          <w:sz w:val="24"/>
          <w:szCs w:val="24"/>
        </w:rPr>
        <w:t>ԳՀԾՁԲ-ՀՎԿԱԿ-2025-52</w:t>
      </w:r>
      <w:r w:rsidR="006132ED">
        <w:rPr>
          <w:rFonts w:ascii="GHEA Grapalat" w:hAnsi="GHEA Grapalat"/>
          <w:b/>
          <w:sz w:val="24"/>
          <w:szCs w:val="24"/>
        </w:rPr>
        <w:t>"</w:t>
      </w:r>
      <w:r w:rsidR="00DC619D">
        <w:rPr>
          <w:rStyle w:val="af6"/>
          <w:rFonts w:ascii="GHEA Grapalat" w:hAnsi="GHEA Grapalat"/>
          <w:b/>
          <w:sz w:val="24"/>
          <w:szCs w:val="24"/>
        </w:rPr>
        <w:footnoteReference w:customMarkFollows="1" w:id="5"/>
        <w:t>*</w:t>
      </w:r>
    </w:p>
    <w:p w14:paraId="44DC3169" w14:textId="77777777" w:rsidR="00B2572B" w:rsidRPr="009044F1" w:rsidRDefault="00B2572B" w:rsidP="00B46D58">
      <w:pPr>
        <w:widowControl w:val="0"/>
        <w:spacing w:after="120"/>
        <w:ind w:firstLine="567"/>
        <w:jc w:val="center"/>
        <w:rPr>
          <w:rFonts w:ascii="GHEA Grapalat" w:hAnsi="GHEA Grapalat"/>
        </w:rPr>
      </w:pPr>
    </w:p>
    <w:p w14:paraId="4E606BE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4183FD4" w14:textId="77777777" w:rsidR="00B2572B" w:rsidRPr="009044F1" w:rsidRDefault="00B2572B" w:rsidP="00B46D58">
      <w:pPr>
        <w:widowControl w:val="0"/>
        <w:spacing w:after="120"/>
        <w:ind w:firstLine="567"/>
        <w:jc w:val="center"/>
        <w:rPr>
          <w:rFonts w:ascii="GHEA Grapalat" w:hAnsi="GHEA Grapalat"/>
        </w:rPr>
      </w:pPr>
    </w:p>
    <w:p w14:paraId="115589BA" w14:textId="71101DAB"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34EE0">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C34EE0">
        <w:rPr>
          <w:rFonts w:ascii="GHEA Grapalat" w:hAnsi="GHEA Grapalat"/>
          <w:spacing w:val="-6"/>
        </w:rPr>
        <w:t>ԳՀԾՁԲ-ՀՎԿԱԿ-2025-52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99152A7"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71C9F57"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019C22C"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73AC550"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34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336"/>
        <w:gridCol w:w="2523"/>
        <w:gridCol w:w="1904"/>
        <w:gridCol w:w="1498"/>
      </w:tblGrid>
      <w:tr w:rsidR="004A317B" w:rsidRPr="005744FC" w14:paraId="6335083E" w14:textId="77777777" w:rsidTr="00AB3E64">
        <w:trPr>
          <w:trHeight w:val="916"/>
          <w:jc w:val="center"/>
        </w:trPr>
        <w:tc>
          <w:tcPr>
            <w:tcW w:w="1084" w:type="dxa"/>
            <w:tcBorders>
              <w:top w:val="single" w:sz="4" w:space="0" w:color="auto"/>
              <w:left w:val="single" w:sz="4" w:space="0" w:color="auto"/>
              <w:right w:val="single" w:sz="4" w:space="0" w:color="auto"/>
            </w:tcBorders>
            <w:vAlign w:val="center"/>
          </w:tcPr>
          <w:p w14:paraId="44B051CC"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336" w:type="dxa"/>
            <w:tcBorders>
              <w:top w:val="single" w:sz="4" w:space="0" w:color="auto"/>
              <w:left w:val="single" w:sz="4" w:space="0" w:color="auto"/>
              <w:right w:val="single" w:sz="4" w:space="0" w:color="auto"/>
            </w:tcBorders>
            <w:vAlign w:val="center"/>
          </w:tcPr>
          <w:p w14:paraId="3B3EE0BE"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523" w:type="dxa"/>
            <w:tcBorders>
              <w:top w:val="single" w:sz="4" w:space="0" w:color="auto"/>
              <w:left w:val="single" w:sz="4" w:space="0" w:color="auto"/>
              <w:right w:val="single" w:sz="4" w:space="0" w:color="auto"/>
            </w:tcBorders>
            <w:vAlign w:val="center"/>
          </w:tcPr>
          <w:p w14:paraId="7640A67F"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9404F4C"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232EE58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6"/>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59279054"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DD8DA2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0DA4676C" w14:textId="77777777" w:rsidTr="00AB3E6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48A0DB7"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336" w:type="dxa"/>
            <w:tcBorders>
              <w:top w:val="single" w:sz="4" w:space="0" w:color="auto"/>
              <w:left w:val="single" w:sz="4" w:space="0" w:color="auto"/>
              <w:bottom w:val="single" w:sz="4" w:space="0" w:color="auto"/>
              <w:right w:val="single" w:sz="4" w:space="0" w:color="auto"/>
            </w:tcBorders>
            <w:shd w:val="clear" w:color="auto" w:fill="99CCFF"/>
          </w:tcPr>
          <w:p w14:paraId="3F3CDB21"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523" w:type="dxa"/>
            <w:tcBorders>
              <w:top w:val="single" w:sz="4" w:space="0" w:color="auto"/>
              <w:left w:val="single" w:sz="4" w:space="0" w:color="auto"/>
              <w:bottom w:val="single" w:sz="4" w:space="0" w:color="auto"/>
              <w:right w:val="single" w:sz="4" w:space="0" w:color="auto"/>
            </w:tcBorders>
            <w:shd w:val="clear" w:color="auto" w:fill="99CCFF"/>
          </w:tcPr>
          <w:p w14:paraId="1CAF5CEE"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0E8CC512"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4970F644"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7A6A8BE8" w14:textId="77777777" w:rsidTr="00AB3E6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720501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336" w:type="dxa"/>
            <w:tcBorders>
              <w:top w:val="single" w:sz="4" w:space="0" w:color="auto"/>
              <w:left w:val="single" w:sz="4" w:space="0" w:color="auto"/>
              <w:bottom w:val="single" w:sz="4" w:space="0" w:color="auto"/>
              <w:right w:val="single" w:sz="4" w:space="0" w:color="auto"/>
            </w:tcBorders>
            <w:vAlign w:val="center"/>
          </w:tcPr>
          <w:p w14:paraId="2DAE0CA7"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09282B6D"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516B662"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335FB9E0" w14:textId="77777777" w:rsidR="004A317B" w:rsidRPr="005744FC" w:rsidRDefault="004A317B" w:rsidP="00B46D58">
            <w:pPr>
              <w:widowControl w:val="0"/>
              <w:jc w:val="center"/>
              <w:rPr>
                <w:rFonts w:ascii="GHEA Grapalat" w:hAnsi="GHEA Grapalat"/>
                <w:sz w:val="20"/>
                <w:szCs w:val="20"/>
              </w:rPr>
            </w:pPr>
          </w:p>
        </w:tc>
      </w:tr>
      <w:tr w:rsidR="004A317B" w:rsidRPr="005744FC" w14:paraId="0EA5CB22" w14:textId="77777777" w:rsidTr="00AB3E64">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48632B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2336" w:type="dxa"/>
            <w:tcBorders>
              <w:top w:val="single" w:sz="4" w:space="0" w:color="auto"/>
              <w:left w:val="single" w:sz="4" w:space="0" w:color="auto"/>
              <w:bottom w:val="single" w:sz="4" w:space="0" w:color="auto"/>
              <w:right w:val="single" w:sz="4" w:space="0" w:color="auto"/>
            </w:tcBorders>
            <w:vAlign w:val="center"/>
          </w:tcPr>
          <w:p w14:paraId="0B53DAC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2AFC4D99"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2C39A97F"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3B28287B" w14:textId="77777777" w:rsidR="004A317B" w:rsidRPr="005744FC" w:rsidRDefault="004A317B" w:rsidP="00B46D58">
            <w:pPr>
              <w:widowControl w:val="0"/>
              <w:rPr>
                <w:rFonts w:ascii="GHEA Grapalat" w:hAnsi="GHEA Grapalat"/>
                <w:sz w:val="20"/>
                <w:szCs w:val="20"/>
              </w:rPr>
            </w:pPr>
          </w:p>
        </w:tc>
      </w:tr>
      <w:tr w:rsidR="004A317B" w:rsidRPr="005744FC" w14:paraId="53393A36" w14:textId="77777777" w:rsidTr="00AB3E6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96E7FA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2336" w:type="dxa"/>
            <w:tcBorders>
              <w:top w:val="single" w:sz="4" w:space="0" w:color="auto"/>
              <w:left w:val="single" w:sz="4" w:space="0" w:color="auto"/>
              <w:bottom w:val="single" w:sz="4" w:space="0" w:color="auto"/>
              <w:right w:val="single" w:sz="4" w:space="0" w:color="auto"/>
            </w:tcBorders>
            <w:vAlign w:val="center"/>
          </w:tcPr>
          <w:p w14:paraId="6F246BF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634E6F9E"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31CE38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65197CC" w14:textId="77777777" w:rsidR="004A317B" w:rsidRPr="005744FC" w:rsidRDefault="004A317B" w:rsidP="00B46D58">
            <w:pPr>
              <w:widowControl w:val="0"/>
              <w:jc w:val="center"/>
              <w:rPr>
                <w:rFonts w:ascii="GHEA Grapalat" w:hAnsi="GHEA Grapalat"/>
                <w:sz w:val="20"/>
                <w:szCs w:val="20"/>
              </w:rPr>
            </w:pPr>
          </w:p>
        </w:tc>
      </w:tr>
      <w:tr w:rsidR="004A317B" w:rsidRPr="005744FC" w14:paraId="1A87CBB9" w14:textId="77777777" w:rsidTr="00AB3E6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57AFFE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336" w:type="dxa"/>
            <w:tcBorders>
              <w:top w:val="single" w:sz="4" w:space="0" w:color="auto"/>
              <w:left w:val="single" w:sz="4" w:space="0" w:color="auto"/>
              <w:bottom w:val="single" w:sz="4" w:space="0" w:color="auto"/>
              <w:right w:val="single" w:sz="4" w:space="0" w:color="auto"/>
            </w:tcBorders>
            <w:vAlign w:val="center"/>
          </w:tcPr>
          <w:p w14:paraId="6AB95740"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2523" w:type="dxa"/>
            <w:tcBorders>
              <w:top w:val="single" w:sz="4" w:space="0" w:color="auto"/>
              <w:left w:val="single" w:sz="4" w:space="0" w:color="auto"/>
              <w:bottom w:val="single" w:sz="4" w:space="0" w:color="auto"/>
              <w:right w:val="single" w:sz="4" w:space="0" w:color="auto"/>
            </w:tcBorders>
            <w:shd w:val="clear" w:color="auto" w:fill="auto"/>
          </w:tcPr>
          <w:p w14:paraId="635533E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6B3FB5B"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1BEA9E0" w14:textId="77777777" w:rsidR="004A317B" w:rsidRPr="005744FC" w:rsidRDefault="004A317B" w:rsidP="00B46D58">
            <w:pPr>
              <w:widowControl w:val="0"/>
              <w:jc w:val="center"/>
              <w:rPr>
                <w:rFonts w:ascii="GHEA Grapalat" w:hAnsi="GHEA Grapalat"/>
                <w:sz w:val="20"/>
                <w:szCs w:val="20"/>
              </w:rPr>
            </w:pPr>
          </w:p>
        </w:tc>
      </w:tr>
      <w:tr w:rsidR="004A317B" w:rsidRPr="005744FC" w14:paraId="476B7CA5" w14:textId="77777777" w:rsidTr="00AB3E64">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69F276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336" w:type="dxa"/>
            <w:tcBorders>
              <w:top w:val="single" w:sz="4" w:space="0" w:color="auto"/>
              <w:left w:val="single" w:sz="4" w:space="0" w:color="auto"/>
              <w:bottom w:val="single" w:sz="4" w:space="0" w:color="auto"/>
              <w:right w:val="single" w:sz="4" w:space="0" w:color="auto"/>
            </w:tcBorders>
            <w:vAlign w:val="center"/>
          </w:tcPr>
          <w:p w14:paraId="02B7D19F"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F17882"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2AA8F27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2E6A848A" w14:textId="77777777" w:rsidR="004A317B" w:rsidRPr="005744FC" w:rsidRDefault="004A317B" w:rsidP="00B46D58">
            <w:pPr>
              <w:widowControl w:val="0"/>
              <w:jc w:val="center"/>
              <w:rPr>
                <w:rFonts w:ascii="GHEA Grapalat" w:hAnsi="GHEA Grapalat"/>
                <w:sz w:val="20"/>
                <w:szCs w:val="20"/>
              </w:rPr>
            </w:pPr>
          </w:p>
        </w:tc>
      </w:tr>
    </w:tbl>
    <w:p w14:paraId="0199AFF8"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000716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C0B014B" w14:textId="77777777" w:rsidR="00DC619D" w:rsidRPr="00D3436F" w:rsidRDefault="00DC619D" w:rsidP="00B46D58">
      <w:pPr>
        <w:widowControl w:val="0"/>
        <w:spacing w:after="160"/>
        <w:jc w:val="both"/>
        <w:rPr>
          <w:rFonts w:ascii="GHEA Grapalat" w:hAnsi="GHEA Grapalat"/>
          <w:lang w:val="es-ES"/>
        </w:rPr>
      </w:pPr>
    </w:p>
    <w:p w14:paraId="3D3D51C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478181C" w14:textId="77777777" w:rsidR="00B217BB" w:rsidRDefault="00B217BB" w:rsidP="00B46D58">
      <w:pPr>
        <w:rPr>
          <w:rFonts w:ascii="GHEA Grapalat" w:hAnsi="GHEA Grapalat"/>
          <w:b/>
        </w:rPr>
      </w:pPr>
      <w:r>
        <w:rPr>
          <w:rFonts w:ascii="GHEA Grapalat" w:hAnsi="GHEA Grapalat"/>
          <w:b/>
        </w:rPr>
        <w:br w:type="page"/>
      </w:r>
    </w:p>
    <w:p w14:paraId="71523C52"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7AE10E0C" w14:textId="12B7480D"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C34EE0">
        <w:rPr>
          <w:rFonts w:ascii="GHEA Grapalat" w:hAnsi="GHEA Grapalat"/>
          <w:i/>
        </w:rPr>
        <w:t>запрос котировок</w:t>
      </w:r>
      <w:r w:rsidRPr="00B138F3">
        <w:rPr>
          <w:rFonts w:ascii="GHEA Grapalat" w:hAnsi="GHEA Grapalat"/>
          <w:i/>
        </w:rPr>
        <w:br/>
        <w:t>под кодом "</w:t>
      </w:r>
      <w:r w:rsidR="00C34EE0">
        <w:rPr>
          <w:rFonts w:ascii="GHEA Grapalat" w:hAnsi="GHEA Grapalat"/>
          <w:i/>
        </w:rPr>
        <w:t>ԳՀԾՁԲ-ՀՎԿԱԿ-2025-52</w:t>
      </w:r>
      <w:r w:rsidRPr="00B138F3">
        <w:rPr>
          <w:rFonts w:ascii="GHEA Grapalat" w:hAnsi="GHEA Grapalat"/>
          <w:i/>
        </w:rPr>
        <w:t>"</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7"/>
        <w:t>*</w:t>
      </w:r>
    </w:p>
    <w:p w14:paraId="26E4D0BB" w14:textId="77777777" w:rsidR="00AF4211" w:rsidRPr="00B138F3" w:rsidRDefault="00AF4211" w:rsidP="000A214C">
      <w:pPr>
        <w:widowControl w:val="0"/>
        <w:spacing w:after="160"/>
        <w:jc w:val="center"/>
        <w:rPr>
          <w:rFonts w:ascii="GHEA Grapalat" w:hAnsi="GHEA Grapalat"/>
          <w:b/>
        </w:rPr>
      </w:pPr>
    </w:p>
    <w:p w14:paraId="33285ED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ECB2DD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B1217F4" w14:textId="77777777" w:rsidTr="000745BE">
        <w:tc>
          <w:tcPr>
            <w:tcW w:w="4786" w:type="dxa"/>
          </w:tcPr>
          <w:p w14:paraId="43AA020C"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C1D4CA4"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8"/>
              <w:t>**</w:t>
            </w:r>
          </w:p>
        </w:tc>
      </w:tr>
    </w:tbl>
    <w:p w14:paraId="402DC687" w14:textId="77777777" w:rsidR="000A214C" w:rsidRPr="00B138F3" w:rsidRDefault="000A214C" w:rsidP="000A214C">
      <w:pPr>
        <w:widowControl w:val="0"/>
        <w:spacing w:after="160"/>
        <w:rPr>
          <w:rFonts w:ascii="GHEA Grapalat" w:hAnsi="GHEA Grapalat" w:cs="GHEA Grapalat"/>
          <w:b/>
        </w:rPr>
      </w:pPr>
    </w:p>
    <w:p w14:paraId="37260F8C"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A2F33EB"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FE791D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1D2CC4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EF3C491"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8C8C36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8FDCA6B"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B4B501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34CB822"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140BD27"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BA561FA" w14:textId="77777777" w:rsidR="000A214C" w:rsidRPr="00B138F3" w:rsidRDefault="000A214C" w:rsidP="000A214C">
      <w:pPr>
        <w:rPr>
          <w:rFonts w:ascii="GHEA Grapalat" w:hAnsi="GHEA Grapalat"/>
        </w:rPr>
      </w:pPr>
      <w:r w:rsidRPr="00B138F3">
        <w:rPr>
          <w:rFonts w:ascii="GHEA Grapalat" w:hAnsi="GHEA Grapalat"/>
        </w:rPr>
        <w:br w:type="page"/>
      </w:r>
    </w:p>
    <w:p w14:paraId="52AC815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EEBF3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CE0B57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39FA6A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EC8FC2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F7E59C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D48146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1442BF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571CB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BF6441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1A01B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46074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 xml:space="preserve">Банк </w:t>
      </w:r>
      <w:r w:rsidRPr="00B138F3">
        <w:rPr>
          <w:rFonts w:ascii="GHEA Grapalat" w:hAnsi="GHEA Grapalat"/>
        </w:rPr>
        <w:lastRenderedPageBreak/>
        <w:t>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7917EB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3B60E9E"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7A5B6D5B"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07F317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A99BAB6"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69CA41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2500D9A"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426A1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90D27E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78BF877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6BC472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0019CA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8E44A9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90EC0C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6073D8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ED15C8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0D8A9F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2FD8F0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63A8CC"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2E4F83FC"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3B872759" w14:textId="77777777" w:rsidR="00BE2572" w:rsidRPr="00B138F3" w:rsidRDefault="00BE2572" w:rsidP="00BE2572">
      <w:pPr>
        <w:widowControl w:val="0"/>
        <w:spacing w:after="160"/>
        <w:jc w:val="center"/>
        <w:rPr>
          <w:rFonts w:ascii="GHEA Grapalat" w:hAnsi="GHEA Grapalat" w:cs="Sylfaen"/>
        </w:rPr>
      </w:pPr>
    </w:p>
    <w:p w14:paraId="4AFD6224" w14:textId="77777777" w:rsidR="00E752B6" w:rsidRPr="00E752B6" w:rsidRDefault="00E752B6" w:rsidP="00BE2572">
      <w:pPr>
        <w:rPr>
          <w:rFonts w:ascii="GHEA Grapalat" w:hAnsi="GHEA Grapalat" w:cs="Sylfaen"/>
        </w:rPr>
      </w:pPr>
    </w:p>
    <w:p w14:paraId="75AACCA0"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2457867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91641"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2678CED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E6EAD"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23CEBC9B"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31E51"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EDCC1AF"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263C1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27FA1AD0"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F234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702F2A2F"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6F3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64DE28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7241A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7718A68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7879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1B45213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BA907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452BBA2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8EC3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10086AA9"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91236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7E1ED76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07E0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0C61B28F"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3BACD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14:paraId="2E34986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BC94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28E409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C74AD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3662B69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51422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9A0C7A5"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0331F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428EC116"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817C28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782998E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922F3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2BB3DCB6"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DCE7C1"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4A2856CF"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E2706DD"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A3F1079" w14:textId="77777777" w:rsidR="00E752B6" w:rsidRPr="00B138F3" w:rsidRDefault="00E752B6" w:rsidP="009216D6">
            <w:pPr>
              <w:widowControl w:val="0"/>
              <w:spacing w:after="160"/>
              <w:rPr>
                <w:rFonts w:ascii="GHEA Grapalat" w:hAnsi="GHEA Grapalat" w:cs="Sylfaen"/>
              </w:rPr>
            </w:pPr>
          </w:p>
          <w:p w14:paraId="5067B0AC"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4F19199" w14:textId="77777777" w:rsidR="00E752B6" w:rsidRPr="00B138F3" w:rsidRDefault="00E752B6" w:rsidP="009216D6">
            <w:pPr>
              <w:widowControl w:val="0"/>
              <w:spacing w:after="160"/>
              <w:rPr>
                <w:rFonts w:ascii="GHEA Grapalat" w:hAnsi="GHEA Grapalat" w:cs="Sylfaen"/>
              </w:rPr>
            </w:pPr>
          </w:p>
          <w:p w14:paraId="326B6FA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EA62D2E" w14:textId="77777777" w:rsidR="00E752B6" w:rsidRPr="00B138F3" w:rsidRDefault="00E752B6" w:rsidP="009216D6">
            <w:pPr>
              <w:widowControl w:val="0"/>
              <w:spacing w:after="160"/>
              <w:rPr>
                <w:rFonts w:ascii="GHEA Grapalat" w:hAnsi="GHEA Grapalat" w:cs="Sylfaen"/>
              </w:rPr>
            </w:pPr>
          </w:p>
          <w:p w14:paraId="282038AC"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72AD4BB"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12FF741"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82D530D" w14:textId="77777777" w:rsidR="00E752B6" w:rsidRPr="00B138F3" w:rsidRDefault="00E752B6" w:rsidP="009216D6">
            <w:pPr>
              <w:widowControl w:val="0"/>
              <w:spacing w:after="160"/>
              <w:rPr>
                <w:rFonts w:ascii="GHEA Grapalat" w:hAnsi="GHEA Grapalat" w:cs="Sylfaen"/>
              </w:rPr>
            </w:pPr>
          </w:p>
          <w:p w14:paraId="2DD7FCC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2093D14" w14:textId="77777777" w:rsidR="00E752B6" w:rsidRPr="00B138F3" w:rsidRDefault="00E752B6" w:rsidP="009216D6">
            <w:pPr>
              <w:widowControl w:val="0"/>
              <w:spacing w:after="160"/>
              <w:jc w:val="right"/>
              <w:rPr>
                <w:rFonts w:ascii="GHEA Grapalat" w:hAnsi="GHEA Grapalat" w:cs="Tahoma"/>
              </w:rPr>
            </w:pPr>
          </w:p>
          <w:p w14:paraId="4778F97D"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708065B" w14:textId="77777777" w:rsidR="00E752B6" w:rsidRPr="00B138F3" w:rsidRDefault="00E752B6" w:rsidP="009216D6">
            <w:pPr>
              <w:widowControl w:val="0"/>
              <w:spacing w:after="160"/>
              <w:rPr>
                <w:rFonts w:ascii="GHEA Grapalat" w:hAnsi="GHEA Grapalat" w:cs="Sylfaen"/>
              </w:rPr>
            </w:pPr>
          </w:p>
          <w:p w14:paraId="59E891A5"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C19AAC7"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897244F"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958ADC3" w14:textId="77777777" w:rsidR="00E752B6" w:rsidRPr="00B138F3" w:rsidRDefault="00E752B6" w:rsidP="009216D6">
            <w:pPr>
              <w:widowControl w:val="0"/>
              <w:spacing w:after="160"/>
              <w:rPr>
                <w:rFonts w:ascii="GHEA Grapalat" w:hAnsi="GHEA Grapalat"/>
              </w:rPr>
            </w:pPr>
          </w:p>
          <w:p w14:paraId="4A0EDB1F"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6F90077"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993A4A8" w14:textId="77777777" w:rsidR="00E752B6" w:rsidRPr="00B138F3" w:rsidRDefault="00E752B6" w:rsidP="009216D6">
            <w:pPr>
              <w:widowControl w:val="0"/>
              <w:spacing w:after="160"/>
              <w:rPr>
                <w:rFonts w:ascii="GHEA Grapalat" w:hAnsi="GHEA Grapalat" w:cs="Tahoma"/>
              </w:rPr>
            </w:pPr>
          </w:p>
          <w:p w14:paraId="00208931"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B3BCD34"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03C2AC5" w14:textId="77777777" w:rsidR="00E752B6" w:rsidRPr="00B138F3" w:rsidRDefault="00E752B6" w:rsidP="009216D6">
            <w:pPr>
              <w:widowControl w:val="0"/>
              <w:spacing w:after="160"/>
              <w:rPr>
                <w:rFonts w:ascii="GHEA Grapalat" w:hAnsi="GHEA Grapalat" w:cs="Tahoma"/>
              </w:rPr>
            </w:pPr>
          </w:p>
          <w:p w14:paraId="5F41989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286B3B6"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4A9406F" w14:textId="77777777" w:rsidR="00E752B6" w:rsidRPr="00B138F3" w:rsidRDefault="00E752B6" w:rsidP="009216D6">
            <w:pPr>
              <w:widowControl w:val="0"/>
              <w:spacing w:after="160"/>
              <w:rPr>
                <w:rFonts w:ascii="GHEA Grapalat" w:hAnsi="GHEA Grapalat" w:cs="Arial"/>
              </w:rPr>
            </w:pPr>
          </w:p>
        </w:tc>
      </w:tr>
      <w:tr w:rsidR="00E752B6" w:rsidRPr="00B138F3" w14:paraId="21E8DCC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FB986EF"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B7A5537" w14:textId="77777777" w:rsidR="00E752B6" w:rsidRPr="00B138F3" w:rsidRDefault="00E752B6" w:rsidP="009216D6">
            <w:pPr>
              <w:widowControl w:val="0"/>
              <w:spacing w:after="160"/>
              <w:rPr>
                <w:rFonts w:ascii="GHEA Grapalat" w:hAnsi="GHEA Grapalat" w:cs="Sylfaen"/>
              </w:rPr>
            </w:pPr>
          </w:p>
          <w:p w14:paraId="4F240961"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488A562"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93D5D97" w14:textId="77777777" w:rsidR="00E752B6" w:rsidRPr="00B138F3" w:rsidRDefault="00E752B6" w:rsidP="009216D6">
            <w:pPr>
              <w:widowControl w:val="0"/>
              <w:spacing w:after="160"/>
              <w:rPr>
                <w:rFonts w:ascii="GHEA Grapalat" w:hAnsi="GHEA Grapalat"/>
              </w:rPr>
            </w:pPr>
          </w:p>
          <w:p w14:paraId="423C6483"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D6A299C" w14:textId="77777777" w:rsidR="00E752B6" w:rsidRPr="00B138F3" w:rsidRDefault="00E752B6" w:rsidP="00E752B6">
      <w:pPr>
        <w:widowControl w:val="0"/>
        <w:spacing w:after="160"/>
        <w:jc w:val="center"/>
        <w:rPr>
          <w:rFonts w:ascii="GHEA Grapalat" w:hAnsi="GHEA Grapalat" w:cs="Sylfaen"/>
        </w:rPr>
      </w:pPr>
    </w:p>
    <w:p w14:paraId="6CCB40C7" w14:textId="77777777" w:rsidR="00E752B6" w:rsidRPr="00E752B6" w:rsidRDefault="00E752B6" w:rsidP="00BE2572">
      <w:pPr>
        <w:rPr>
          <w:rFonts w:ascii="GHEA Grapalat" w:hAnsi="GHEA Grapalat" w:cs="Sylfaen"/>
        </w:rPr>
      </w:pPr>
    </w:p>
    <w:p w14:paraId="4C80FCEA" w14:textId="77777777" w:rsidR="00E752B6" w:rsidRDefault="00E752B6" w:rsidP="00BE2572">
      <w:pPr>
        <w:rPr>
          <w:rFonts w:ascii="GHEA Grapalat" w:hAnsi="GHEA Grapalat" w:cs="Sylfaen"/>
          <w:lang w:val="hy-AM"/>
        </w:rPr>
      </w:pPr>
    </w:p>
    <w:p w14:paraId="0B738922" w14:textId="77777777" w:rsidR="00E752B6" w:rsidRDefault="00E752B6" w:rsidP="00BE2572">
      <w:pPr>
        <w:rPr>
          <w:rFonts w:ascii="GHEA Grapalat" w:hAnsi="GHEA Grapalat" w:cs="Sylfaen"/>
          <w:lang w:val="hy-AM"/>
        </w:rPr>
      </w:pPr>
    </w:p>
    <w:p w14:paraId="6A6094F2" w14:textId="77777777" w:rsidR="00E752B6" w:rsidRDefault="00E752B6" w:rsidP="00BE2572">
      <w:pPr>
        <w:rPr>
          <w:rFonts w:ascii="GHEA Grapalat" w:hAnsi="GHEA Grapalat" w:cs="Sylfaen"/>
          <w:lang w:val="hy-AM"/>
        </w:rPr>
      </w:pPr>
    </w:p>
    <w:p w14:paraId="163EFF94" w14:textId="77777777" w:rsidR="00E752B6" w:rsidRDefault="00E752B6" w:rsidP="00BE2572">
      <w:pPr>
        <w:rPr>
          <w:rFonts w:ascii="GHEA Grapalat" w:hAnsi="GHEA Grapalat" w:cs="Sylfaen"/>
          <w:lang w:val="hy-AM"/>
        </w:rPr>
      </w:pPr>
    </w:p>
    <w:p w14:paraId="09DF8751" w14:textId="77777777" w:rsidR="00E752B6" w:rsidRDefault="00E752B6" w:rsidP="00BE2572">
      <w:pPr>
        <w:rPr>
          <w:rFonts w:ascii="GHEA Grapalat" w:hAnsi="GHEA Grapalat" w:cs="Sylfaen"/>
          <w:lang w:val="hy-AM"/>
        </w:rPr>
      </w:pPr>
    </w:p>
    <w:p w14:paraId="5F56EAE4" w14:textId="77777777" w:rsidR="00E752B6" w:rsidRDefault="00E752B6" w:rsidP="00BE2572">
      <w:pPr>
        <w:rPr>
          <w:rFonts w:ascii="GHEA Grapalat" w:hAnsi="GHEA Grapalat" w:cs="Sylfaen"/>
          <w:lang w:val="hy-AM"/>
        </w:rPr>
      </w:pPr>
    </w:p>
    <w:p w14:paraId="247E1D13" w14:textId="77777777" w:rsidR="00E752B6" w:rsidRDefault="00E752B6" w:rsidP="00BE2572">
      <w:pPr>
        <w:rPr>
          <w:rFonts w:ascii="GHEA Grapalat" w:hAnsi="GHEA Grapalat" w:cs="Sylfaen"/>
          <w:lang w:val="hy-AM"/>
        </w:rPr>
      </w:pPr>
    </w:p>
    <w:p w14:paraId="152E1921" w14:textId="77777777" w:rsidR="00E752B6" w:rsidRDefault="00E752B6" w:rsidP="00BE2572">
      <w:pPr>
        <w:rPr>
          <w:rFonts w:ascii="GHEA Grapalat" w:hAnsi="GHEA Grapalat" w:cs="Sylfaen"/>
          <w:lang w:val="hy-AM"/>
        </w:rPr>
      </w:pPr>
    </w:p>
    <w:p w14:paraId="2486B572" w14:textId="77777777" w:rsidR="00E752B6" w:rsidRDefault="00E752B6" w:rsidP="00BE2572">
      <w:pPr>
        <w:rPr>
          <w:rFonts w:ascii="GHEA Grapalat" w:hAnsi="GHEA Grapalat" w:cs="Sylfaen"/>
          <w:lang w:val="hy-AM"/>
        </w:rPr>
      </w:pPr>
    </w:p>
    <w:p w14:paraId="5EEBA191" w14:textId="77777777" w:rsidR="00E752B6" w:rsidRDefault="00E752B6" w:rsidP="00BE2572">
      <w:pPr>
        <w:rPr>
          <w:rFonts w:ascii="GHEA Grapalat" w:hAnsi="GHEA Grapalat" w:cs="Sylfaen"/>
          <w:lang w:val="hy-AM"/>
        </w:rPr>
      </w:pPr>
    </w:p>
    <w:p w14:paraId="10A218A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97DA57"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1DA00D21"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8175AE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2476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1E0A38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DF05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0294CC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B7484E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01C6F4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E7033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274175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AAF8EA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C00DC7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A5354D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6882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CA1801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BC5A0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6D6EE0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76457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109AD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ADD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237BB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F1FB9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2D3A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1AD2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30033F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4362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32A1D03"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1A7D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C20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F779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3339C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D6D8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238FEC6"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F92C8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19B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67C883"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8415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B9BEE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8D0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90EF6A2"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E1854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67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6CC1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638C9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BD594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568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538E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8900A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EC6C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19F4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B6F2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062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8C659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C755D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72C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D26C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4A457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49EDDF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72BF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52241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2AF8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AAD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6718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02989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DB0194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706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173FE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A02E9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BAE9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9CEE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488C30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8E51D0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67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30EDA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BF0EF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A10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C27D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54811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4F6D3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982E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1436A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4A5D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F8CE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0A78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1C746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9C24C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0F0F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8C432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9E211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BCA0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6E45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46D22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05E9A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1DE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8C5A3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165D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D59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6AD4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B743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5D2A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2AC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16B5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45F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FD62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2C56B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CC373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614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B2AFF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BA22C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9FD2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495C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E60A5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8B59A2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44B3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3B78C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38A59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8BC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A1DE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E31BF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45D32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E834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C3D38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3AEF13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847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875F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0B0A87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7D6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2DA47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E2DB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BC0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40A0D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2E141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3CCA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3B3763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6F2ED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C28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D341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086EA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71E7BE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8B2B0F"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3FFA3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12325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03BCF"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D134BD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524B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81635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396966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4A5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6C0F7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3F602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413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FB40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2E935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7C675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E480D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3C9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93096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7FD65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D1E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3878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6D9C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7193D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384B8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DDE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3B3F6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A0437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9BA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C045EF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EBD33B3"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B755C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207AD6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0D1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98C7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13B4F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B6011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110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31DAA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29D492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F595C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879E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CE157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DF30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4E4DC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0997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15CB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9341D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0DD03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4710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B59A2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8BC47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0F9D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215E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418D7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BC79E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CD7D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B555F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3EED2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1CB7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BC5E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79149C3"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5627F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9F4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CFFAD1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7A0136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167F7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25A3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BECC58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0FBA3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1A3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FE741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5D809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A9B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1F45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2B12595"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89FD9A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9395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2AA58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C1453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4038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9759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61F926"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76EBE5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6ECE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102C8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w:t>
            </w:r>
            <w:r w:rsidRPr="00B138F3">
              <w:rPr>
                <w:rFonts w:ascii="GHEA Grapalat" w:hAnsi="GHEA Grapalat"/>
                <w:sz w:val="18"/>
                <w:szCs w:val="18"/>
              </w:rPr>
              <w:lastRenderedPageBreak/>
              <w:t>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2CA3D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A1C0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63D2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38BD80B" w14:textId="77777777" w:rsidR="00BE2572" w:rsidRPr="00B138F3" w:rsidRDefault="00BE2572" w:rsidP="000745BE">
            <w:pPr>
              <w:widowControl w:val="0"/>
              <w:spacing w:after="120"/>
              <w:jc w:val="center"/>
              <w:rPr>
                <w:rFonts w:ascii="GHEA Grapalat" w:hAnsi="GHEA Grapalat"/>
                <w:sz w:val="18"/>
                <w:szCs w:val="18"/>
              </w:rPr>
            </w:pPr>
          </w:p>
        </w:tc>
      </w:tr>
    </w:tbl>
    <w:p w14:paraId="52E09D52" w14:textId="77777777" w:rsidR="00BE2572" w:rsidRPr="00B138F3" w:rsidRDefault="00BE2572" w:rsidP="00BE2572">
      <w:pPr>
        <w:widowControl w:val="0"/>
        <w:spacing w:after="160"/>
        <w:ind w:left="567" w:right="565"/>
        <w:jc w:val="center"/>
        <w:rPr>
          <w:rFonts w:ascii="GHEA Grapalat" w:hAnsi="GHEA Grapalat"/>
          <w:b/>
        </w:rPr>
      </w:pPr>
    </w:p>
    <w:p w14:paraId="0E00461B" w14:textId="77777777" w:rsidR="00BE2572" w:rsidRPr="00B138F3" w:rsidRDefault="00BE2572" w:rsidP="00BE2572">
      <w:pPr>
        <w:widowControl w:val="0"/>
        <w:spacing w:after="160"/>
        <w:ind w:left="567" w:right="565"/>
        <w:jc w:val="center"/>
        <w:rPr>
          <w:rFonts w:ascii="GHEA Grapalat" w:hAnsi="GHEA Grapalat"/>
          <w:b/>
        </w:rPr>
      </w:pPr>
    </w:p>
    <w:p w14:paraId="3B8E4231" w14:textId="77777777" w:rsidR="00BE2572" w:rsidRPr="00B138F3" w:rsidRDefault="00BE2572" w:rsidP="00BE2572">
      <w:pPr>
        <w:widowControl w:val="0"/>
        <w:spacing w:after="160"/>
        <w:ind w:left="567" w:right="565"/>
        <w:jc w:val="center"/>
        <w:rPr>
          <w:rFonts w:ascii="GHEA Grapalat" w:hAnsi="GHEA Grapalat"/>
          <w:b/>
        </w:rPr>
      </w:pPr>
    </w:p>
    <w:p w14:paraId="5B8E171C" w14:textId="77777777" w:rsidR="00BE2572" w:rsidRPr="00B138F3" w:rsidRDefault="00BE2572" w:rsidP="00BE2572">
      <w:pPr>
        <w:widowControl w:val="0"/>
        <w:spacing w:after="160"/>
        <w:ind w:left="567" w:right="565"/>
        <w:jc w:val="center"/>
        <w:rPr>
          <w:rFonts w:ascii="GHEA Grapalat" w:hAnsi="GHEA Grapalat"/>
          <w:b/>
        </w:rPr>
      </w:pPr>
    </w:p>
    <w:p w14:paraId="751967AF" w14:textId="77777777" w:rsidR="00BE2572" w:rsidRPr="00B138F3" w:rsidRDefault="00BE2572" w:rsidP="00BE2572">
      <w:pPr>
        <w:widowControl w:val="0"/>
        <w:spacing w:after="160"/>
        <w:ind w:left="567" w:right="565"/>
        <w:jc w:val="center"/>
        <w:rPr>
          <w:rFonts w:ascii="GHEA Grapalat" w:hAnsi="GHEA Grapalat"/>
          <w:b/>
        </w:rPr>
      </w:pPr>
    </w:p>
    <w:p w14:paraId="6AAB8E98" w14:textId="77777777" w:rsidR="00BE2572" w:rsidRPr="00B138F3" w:rsidRDefault="00BE2572" w:rsidP="00BE2572">
      <w:pPr>
        <w:widowControl w:val="0"/>
        <w:spacing w:after="160"/>
        <w:ind w:left="567" w:right="565"/>
        <w:jc w:val="center"/>
        <w:rPr>
          <w:rFonts w:ascii="GHEA Grapalat" w:hAnsi="GHEA Grapalat"/>
          <w:b/>
        </w:rPr>
      </w:pPr>
    </w:p>
    <w:p w14:paraId="528A5E52" w14:textId="77777777" w:rsidR="00BE2572" w:rsidRPr="00B138F3" w:rsidRDefault="00BE2572" w:rsidP="00BE2572">
      <w:pPr>
        <w:widowControl w:val="0"/>
        <w:spacing w:after="160"/>
        <w:ind w:left="567" w:right="565"/>
        <w:jc w:val="center"/>
        <w:rPr>
          <w:rFonts w:ascii="GHEA Grapalat" w:hAnsi="GHEA Grapalat"/>
          <w:b/>
        </w:rPr>
      </w:pPr>
    </w:p>
    <w:p w14:paraId="2151485B" w14:textId="77777777" w:rsidR="00BE2572" w:rsidRPr="00B138F3" w:rsidRDefault="00BE2572" w:rsidP="00BE2572">
      <w:pPr>
        <w:widowControl w:val="0"/>
        <w:spacing w:after="160"/>
        <w:ind w:left="567" w:right="565"/>
        <w:jc w:val="center"/>
        <w:rPr>
          <w:rFonts w:ascii="GHEA Grapalat" w:hAnsi="GHEA Grapalat"/>
          <w:b/>
        </w:rPr>
      </w:pPr>
    </w:p>
    <w:p w14:paraId="4651995C" w14:textId="77777777" w:rsidR="00BE2572" w:rsidRPr="00B138F3" w:rsidRDefault="00BE2572" w:rsidP="00BE2572">
      <w:pPr>
        <w:widowControl w:val="0"/>
        <w:spacing w:after="160"/>
        <w:ind w:left="567" w:right="565"/>
        <w:jc w:val="center"/>
        <w:rPr>
          <w:rFonts w:ascii="GHEA Grapalat" w:hAnsi="GHEA Grapalat"/>
          <w:b/>
        </w:rPr>
      </w:pPr>
    </w:p>
    <w:p w14:paraId="43753125" w14:textId="77777777" w:rsidR="00BE2572" w:rsidRPr="00B138F3" w:rsidRDefault="00BE2572" w:rsidP="00BE2572">
      <w:pPr>
        <w:widowControl w:val="0"/>
        <w:spacing w:after="160"/>
        <w:ind w:left="567" w:right="565"/>
        <w:jc w:val="center"/>
        <w:rPr>
          <w:rFonts w:ascii="GHEA Grapalat" w:hAnsi="GHEA Grapalat"/>
          <w:b/>
        </w:rPr>
      </w:pPr>
    </w:p>
    <w:p w14:paraId="01EB204D"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64CBA12" w14:textId="77777777" w:rsidR="003B2F27" w:rsidRPr="006F1605" w:rsidRDefault="003B2F27" w:rsidP="00B95FFC">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288B32C3" w14:textId="5587B2CB" w:rsidR="003B2F27" w:rsidRPr="00C95D0C" w:rsidRDefault="003B2F27" w:rsidP="00B95FFC">
      <w:pPr>
        <w:pStyle w:val="31"/>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C34EE0">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w:t>
      </w:r>
      <w:r w:rsidR="00C34EE0">
        <w:rPr>
          <w:rFonts w:ascii="GHEA Grapalat" w:hAnsi="GHEA Grapalat"/>
          <w:b/>
          <w:sz w:val="24"/>
          <w:szCs w:val="24"/>
        </w:rPr>
        <w:t>ԳՀԾՁԲ-ՀՎԿԱԿ-2025-52</w:t>
      </w:r>
      <w:r>
        <w:rPr>
          <w:rFonts w:ascii="GHEA Grapalat" w:hAnsi="GHEA Grapalat"/>
          <w:b/>
          <w:sz w:val="24"/>
          <w:szCs w:val="24"/>
        </w:rPr>
        <w:t>"</w:t>
      </w:r>
      <w:r>
        <w:rPr>
          <w:rStyle w:val="af6"/>
          <w:rFonts w:ascii="GHEA Grapalat" w:hAnsi="GHEA Grapalat"/>
          <w:b/>
          <w:sz w:val="24"/>
          <w:szCs w:val="24"/>
        </w:rPr>
        <w:footnoteReference w:customMarkFollows="1" w:id="9"/>
        <w:t>*</w:t>
      </w:r>
    </w:p>
    <w:p w14:paraId="7F271DBB" w14:textId="77777777" w:rsidR="003B2F27" w:rsidRPr="00AD29CE" w:rsidRDefault="003B2F27" w:rsidP="003B2F27">
      <w:pPr>
        <w:widowControl w:val="0"/>
        <w:spacing w:after="160" w:line="360" w:lineRule="auto"/>
        <w:jc w:val="right"/>
        <w:rPr>
          <w:rFonts w:ascii="GHEA Grapalat" w:hAnsi="GHEA Grapalat"/>
          <w:i/>
        </w:rPr>
      </w:pPr>
    </w:p>
    <w:p w14:paraId="1AAC864C" w14:textId="22CFA5F2"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B95FFC" w:rsidRPr="00B95FFC">
        <w:rPr>
          <w:rFonts w:ascii="GHEA Grapalat" w:hAnsi="GHEA Grapalat"/>
          <w:b/>
        </w:rPr>
        <w:t>УСЛУГИ ПО ТЕХНИЧЕСКОМУ ОБСЛУЖИВАНИЮ ДИЗЕЛЬ-ГЕНЕРАТОРОВ</w:t>
      </w:r>
      <w:r w:rsidR="00B95FFC" w:rsidRPr="00B95FFC">
        <w:rPr>
          <w:rFonts w:ascii="GHEA Grapalat" w:hAnsi="GHEA Grapalat"/>
          <w:b/>
        </w:rPr>
        <w:t xml:space="preserve"> </w:t>
      </w:r>
      <w:r w:rsidRPr="00936B04">
        <w:rPr>
          <w:rFonts w:ascii="GHEA Grapalat" w:hAnsi="GHEA Grapalat"/>
          <w:b/>
        </w:rPr>
        <w:t xml:space="preserve">ДЛЯ НУЖД ГОСУДАРСТВА </w:t>
      </w:r>
    </w:p>
    <w:p w14:paraId="67A8D2B8"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07D549F0" w14:textId="77777777" w:rsidTr="005B7138">
        <w:tc>
          <w:tcPr>
            <w:tcW w:w="4643" w:type="dxa"/>
          </w:tcPr>
          <w:p w14:paraId="52A8D720"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3251D140"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474B9F84" w14:textId="77777777" w:rsidR="00B95FFC" w:rsidRPr="00AD29CE" w:rsidRDefault="00B95FFC" w:rsidP="00B95FFC">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С. </w:t>
      </w:r>
      <w:proofErr w:type="spellStart"/>
      <w:r>
        <w:rPr>
          <w:rFonts w:ascii="GHEA Grapalat" w:hAnsi="GHEA Grapalat"/>
        </w:rPr>
        <w:t>Атояна</w:t>
      </w:r>
      <w:proofErr w:type="spellEnd"/>
      <w:r w:rsidRPr="00D04EA3">
        <w:rPr>
          <w:rFonts w:ascii="GHEA Grapalat" w:hAnsi="GHEA Grapalat"/>
        </w:rPr>
        <w:t>, действующе</w:t>
      </w:r>
      <w:r>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Pr="00D04EA3">
        <w:rPr>
          <w:rFonts w:ascii="GHEA Grapalat" w:hAnsi="GHEA Grapalat"/>
        </w:rPr>
        <w:t>,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589EC381"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5DBF1237"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62AA678"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2D40FEF2"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318149F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7FFE14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3E721205"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92A309E"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2297FF55"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3C2B22DE"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DE560F5"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43C58DB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CD98E5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136DE60"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0FDCDE3"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w:t>
      </w:r>
      <w:r w:rsidR="00830C72" w:rsidRPr="00830C72">
        <w:rPr>
          <w:rFonts w:ascii="GHEA Grapalat" w:hAnsi="GHEA Grapalat"/>
          <w:i/>
          <w:sz w:val="20"/>
          <w:szCs w:val="20"/>
        </w:rPr>
        <w:lastRenderedPageBreak/>
        <w:t xml:space="preserve">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23D03C1B" w14:textId="77777777" w:rsidR="00830C72" w:rsidRDefault="00830C72">
      <w:pPr>
        <w:rPr>
          <w:rFonts w:ascii="GHEA Grapalat" w:hAnsi="GHEA Grapalat"/>
          <w:lang w:val="hy-AM"/>
        </w:rPr>
      </w:pPr>
    </w:p>
    <w:p w14:paraId="069EABF5"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1037944F"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3F4162A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4A7312A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B9F484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8A42A0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CEC1EE8"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096AB37B"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5D741946"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49FA76FC"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8B3723F"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lastRenderedPageBreak/>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10"/>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0732A66B"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D270DF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E4EC3CC"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EBA3C81"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9B0011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025F212"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5AC470E8"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рабочего дня, следующего за днем получения акта сдачи-приемки представляет Исполнителю один экземпляр </w:t>
      </w:r>
      <w:r>
        <w:rPr>
          <w:rFonts w:ascii="GHEA Grapalat" w:hAnsi="GHEA Grapalat"/>
        </w:rPr>
        <w:lastRenderedPageBreak/>
        <w:t>подписанного им акта сдачи-приемки либо мотивированное отклонение непринятия услуги.</w:t>
      </w:r>
    </w:p>
    <w:p w14:paraId="3D2C625A"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AC5EA03" w14:textId="77777777" w:rsidR="0034272D" w:rsidRDefault="0034272D" w:rsidP="003B2F27">
      <w:pPr>
        <w:widowControl w:val="0"/>
        <w:spacing w:after="160" w:line="336" w:lineRule="auto"/>
        <w:jc w:val="center"/>
        <w:rPr>
          <w:rFonts w:ascii="GHEA Grapalat" w:hAnsi="GHEA Grapalat"/>
          <w:b/>
        </w:rPr>
      </w:pPr>
    </w:p>
    <w:p w14:paraId="45AF74B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71C9106"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11"/>
        <w:t>17</w:t>
      </w:r>
      <w:r>
        <w:rPr>
          <w:rFonts w:ascii="GHEA Grapalat" w:hAnsi="GHEA Grapalat"/>
        </w:rPr>
        <w:t>.</w:t>
      </w:r>
    </w:p>
    <w:p w14:paraId="1DF49482"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4AF2067C"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EE43357" w14:textId="1426B81F"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B95FFC">
        <w:rPr>
          <w:rFonts w:ascii="GHEA Grapalat" w:hAnsi="GHEA Grapalat"/>
          <w:lang w:val="hy-AM"/>
        </w:rPr>
        <w:t>25</w:t>
      </w:r>
      <w:r w:rsidR="00603F00">
        <w:rPr>
          <w:rFonts w:ascii="GHEA Grapalat" w:hAnsi="GHEA Grapalat"/>
        </w:rPr>
        <w:t xml:space="preserve">--ого </w:t>
      </w:r>
      <w:r w:rsidRPr="00AD29CE">
        <w:rPr>
          <w:rFonts w:ascii="GHEA Grapalat" w:hAnsi="GHEA Grapalat"/>
        </w:rPr>
        <w:t xml:space="preserve"> декабря данного года. </w:t>
      </w:r>
    </w:p>
    <w:p w14:paraId="33924EA6" w14:textId="323D9D66"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w:t>
      </w:r>
      <w:r w:rsidRPr="003F3CF4">
        <w:rPr>
          <w:rFonts w:ascii="GHEA Grapalat" w:hAnsi="GHEA Grapalat"/>
          <w:lang w:val="hy-AM"/>
        </w:rPr>
        <w:lastRenderedPageBreak/>
        <w:t>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14:paraId="206A35FF"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25A6293E" w14:textId="77777777" w:rsidR="003B2F27" w:rsidRPr="00AD29CE" w:rsidRDefault="003B2F27" w:rsidP="00B95FFC">
      <w:pPr>
        <w:widowControl w:val="0"/>
        <w:tabs>
          <w:tab w:val="left" w:pos="1134"/>
        </w:tabs>
        <w:spacing w:after="160"/>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7288EC70" w14:textId="0AD39F62" w:rsidR="003B2F27" w:rsidRPr="00AD29CE" w:rsidRDefault="003B2F27" w:rsidP="00B95FFC">
      <w:pPr>
        <w:widowControl w:val="0"/>
        <w:tabs>
          <w:tab w:val="left" w:pos="1134"/>
        </w:tabs>
        <w:spacing w:after="160"/>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9E37861" w14:textId="77777777" w:rsidR="003B2F27" w:rsidRPr="00AD29CE" w:rsidRDefault="003B2F27" w:rsidP="00B95FFC">
      <w:pPr>
        <w:widowControl w:val="0"/>
        <w:tabs>
          <w:tab w:val="left" w:pos="1134"/>
        </w:tabs>
        <w:spacing w:after="160"/>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14:paraId="768DE618" w14:textId="77777777" w:rsidR="003B2F27" w:rsidRPr="00AD29CE" w:rsidRDefault="003B2F27" w:rsidP="00B95FFC">
      <w:pPr>
        <w:widowControl w:val="0"/>
        <w:tabs>
          <w:tab w:val="left" w:pos="1134"/>
        </w:tabs>
        <w:spacing w:after="160"/>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96F273F" w14:textId="77777777" w:rsidR="00B95FFC" w:rsidRDefault="003B2F27" w:rsidP="00B95FFC">
      <w:pPr>
        <w:widowControl w:val="0"/>
        <w:tabs>
          <w:tab w:val="left" w:pos="1134"/>
        </w:tabs>
        <w:spacing w:after="160"/>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p>
    <w:p w14:paraId="5894A257" w14:textId="4F0B23F4" w:rsidR="003B2F27" w:rsidRPr="00844C3A" w:rsidRDefault="003B2F27" w:rsidP="00B95FFC">
      <w:pPr>
        <w:widowControl w:val="0"/>
        <w:tabs>
          <w:tab w:val="left" w:pos="1134"/>
        </w:tabs>
        <w:spacing w:after="160"/>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924C9F5" w14:textId="77777777" w:rsidR="003B2F27" w:rsidRPr="00AD29CE" w:rsidRDefault="003B2F27" w:rsidP="00B95FFC">
      <w:pPr>
        <w:widowControl w:val="0"/>
        <w:tabs>
          <w:tab w:val="left" w:pos="1134"/>
        </w:tabs>
        <w:spacing w:after="160"/>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73649A7C" w14:textId="77777777" w:rsidR="003B2F27" w:rsidRPr="00AD29CE" w:rsidRDefault="003B2F27" w:rsidP="003B2F27">
      <w:pPr>
        <w:widowControl w:val="0"/>
        <w:spacing w:after="160" w:line="360" w:lineRule="auto"/>
        <w:ind w:firstLine="720"/>
        <w:jc w:val="center"/>
        <w:rPr>
          <w:rFonts w:ascii="GHEA Grapalat" w:hAnsi="GHEA Grapalat" w:cs="Sylfaen"/>
        </w:rPr>
      </w:pPr>
    </w:p>
    <w:p w14:paraId="7587891F"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6BA450B0"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r w:rsidRPr="00AD29CE">
        <w:rPr>
          <w:rFonts w:ascii="GHEA Grapalat" w:hAnsi="GHEA Grapalat"/>
        </w:rPr>
        <w:lastRenderedPageBreak/>
        <w:t>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B85578" w14:textId="77777777" w:rsidR="0043443E" w:rsidRPr="00E661BE" w:rsidRDefault="0043443E" w:rsidP="00810966">
      <w:pPr>
        <w:jc w:val="center"/>
        <w:rPr>
          <w:rFonts w:ascii="GHEA Grapalat" w:hAnsi="GHEA Grapalat"/>
          <w:b/>
        </w:rPr>
      </w:pPr>
    </w:p>
    <w:p w14:paraId="4FB394DD"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3762CBEF" w14:textId="77777777" w:rsidR="0043443E" w:rsidRPr="00E661BE" w:rsidRDefault="0043443E" w:rsidP="00810966">
      <w:pPr>
        <w:jc w:val="center"/>
        <w:rPr>
          <w:rFonts w:ascii="GHEA Grapalat" w:hAnsi="GHEA Grapalat" w:cs="Sylfaen"/>
          <w:b/>
        </w:rPr>
      </w:pPr>
    </w:p>
    <w:p w14:paraId="64366E0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545A030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C3247AF"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FF4C3E3"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lastRenderedPageBreak/>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7C0BC7F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B0302C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D8F7BF7"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493988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D507A1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368C3E2"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D61DB3">
        <w:rPr>
          <w:rFonts w:ascii="GHEA Grapalat" w:hAnsi="GHEA Grapalat"/>
        </w:rPr>
        <w:t xml:space="preserve">. </w:t>
      </w:r>
      <w:r w:rsidR="00D61DB3" w:rsidRPr="007D48C3">
        <w:rPr>
          <w:rFonts w:ascii="GHEA Grapalat" w:hAnsi="GHEA Grapalat"/>
        </w:rPr>
        <w:t xml:space="preserve">При этом в случае применения настоящего подпункта </w:t>
      </w:r>
      <w:r w:rsidR="00ED435F">
        <w:rPr>
          <w:rFonts w:ascii="GHEA Grapalat" w:hAnsi="GHEA Grapalat"/>
        </w:rPr>
        <w:t>агент</w:t>
      </w:r>
      <w:r w:rsidR="00D61DB3">
        <w:rPr>
          <w:rFonts w:ascii="GHEA Grapalat" w:hAnsi="GHEA Grapalat"/>
        </w:rPr>
        <w:t xml:space="preserve">ом </w:t>
      </w:r>
      <w:r w:rsidR="00D61DB3" w:rsidRPr="007D48C3">
        <w:rPr>
          <w:rFonts w:ascii="GHEA Grapalat" w:hAnsi="GHEA Grapalat"/>
        </w:rPr>
        <w:t>не может выступать организация, включённая в список, предусмотренный подпунктом 2 пункта 2 постановления Правительства РА от 20.06.2025 № 817-А</w:t>
      </w:r>
      <w:r w:rsidR="00D61DB3">
        <w:t>.</w:t>
      </w:r>
      <w:r w:rsidR="00F67ECE">
        <w:rPr>
          <w:rStyle w:val="af6"/>
          <w:rFonts w:ascii="GHEA Grapalat" w:hAnsi="GHEA Grapalat"/>
        </w:rPr>
        <w:footnoteReference w:customMarkFollows="1" w:id="12"/>
        <w:t>22</w:t>
      </w:r>
      <w:r w:rsidRPr="00AD29CE">
        <w:rPr>
          <w:rFonts w:ascii="GHEA Grapalat" w:hAnsi="GHEA Grapalat"/>
        </w:rPr>
        <w:t>.</w:t>
      </w:r>
    </w:p>
    <w:p w14:paraId="552F94C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3"/>
        <w:t>23</w:t>
      </w:r>
      <w:r w:rsidRPr="00AD29CE">
        <w:rPr>
          <w:rFonts w:ascii="GHEA Grapalat" w:hAnsi="GHEA Grapalat"/>
        </w:rPr>
        <w:t>.</w:t>
      </w:r>
    </w:p>
    <w:p w14:paraId="1D6BBB23"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w:t>
      </w:r>
      <w:r w:rsidRPr="00AD29CE">
        <w:rPr>
          <w:rFonts w:ascii="GHEA Grapalat" w:hAnsi="GHEA Grapalat"/>
        </w:rPr>
        <w:lastRenderedPageBreak/>
        <w:t xml:space="preserve">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8F6F89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5AABE1F"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24C973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F52A8D3"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w:t>
      </w:r>
      <w:r w:rsidRPr="00AD29CE">
        <w:rPr>
          <w:rFonts w:ascii="GHEA Grapalat" w:hAnsi="GHEA Grapalat"/>
        </w:rPr>
        <w:lastRenderedPageBreak/>
        <w:t>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9736943" w14:textId="77777777" w:rsidR="00F248DF" w:rsidRDefault="00F061E8" w:rsidP="003B2F27">
      <w:pPr>
        <w:widowControl w:val="0"/>
        <w:tabs>
          <w:tab w:val="left" w:pos="1276"/>
        </w:tabs>
        <w:spacing w:after="160" w:line="360" w:lineRule="auto"/>
        <w:ind w:firstLine="567"/>
        <w:jc w:val="both"/>
        <w:rPr>
          <w:rStyle w:val="ezkurwreuab5ozgtqnkl"/>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p>
    <w:p w14:paraId="662080E3" w14:textId="7654ACBB"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07FD802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232AED8E" w14:textId="77777777" w:rsidR="003B2F27"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40E824B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w:t>
      </w:r>
      <w:r w:rsidRPr="00AD29CE">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224C7B" w:rsidRPr="00224C7B">
        <w:rPr>
          <w:rFonts w:ascii="GHEA Grapalat" w:hAnsi="GHEA Grapalat"/>
          <w:color w:val="000000" w:themeColor="text1"/>
        </w:rPr>
        <w:t>предусмотрения</w:t>
      </w:r>
      <w:proofErr w:type="spellEnd"/>
      <w:r w:rsidR="00224C7B" w:rsidRPr="00224C7B">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DF4121" w:rsidRPr="00CE7BC6">
        <w:rPr>
          <w:rFonts w:ascii="GHEA Grapalat" w:hAnsi="GHEA Grapalat"/>
        </w:rPr>
        <w:t xml:space="preserve"> -----------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24D49EC7" w14:textId="77777777" w:rsidR="003B2F27" w:rsidRPr="00AD29CE" w:rsidRDefault="003B2F27" w:rsidP="003B2F27">
      <w:pPr>
        <w:widowControl w:val="0"/>
        <w:spacing w:after="160" w:line="360" w:lineRule="auto"/>
        <w:rPr>
          <w:rFonts w:ascii="GHEA Grapalat" w:hAnsi="GHEA Grapalat"/>
        </w:rPr>
      </w:pPr>
    </w:p>
    <w:p w14:paraId="0BDBF12B"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6CC251B8" w14:textId="77777777" w:rsidTr="005B7138">
        <w:trPr>
          <w:jc w:val="center"/>
        </w:trPr>
        <w:tc>
          <w:tcPr>
            <w:tcW w:w="4536" w:type="dxa"/>
          </w:tcPr>
          <w:p w14:paraId="0FBFACEE"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4759E3AD"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5E804D0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B18A018" w14:textId="77777777" w:rsidR="003B2F27" w:rsidRDefault="003B2F27" w:rsidP="005B7138">
            <w:pPr>
              <w:widowControl w:val="0"/>
              <w:spacing w:after="160" w:line="360" w:lineRule="auto"/>
              <w:jc w:val="center"/>
              <w:rPr>
                <w:rFonts w:ascii="GHEA Grapalat" w:hAnsi="GHEA Grapalat"/>
                <w:lang w:val="en-US"/>
              </w:rPr>
            </w:pPr>
          </w:p>
          <w:p w14:paraId="7AC2B7A5"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1B0C29C2"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CAAB1D9"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7B75986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6964F864" w14:textId="77777777" w:rsidR="003B2F27" w:rsidRDefault="003B2F27" w:rsidP="005B7138">
            <w:pPr>
              <w:widowControl w:val="0"/>
              <w:spacing w:after="160" w:line="360" w:lineRule="auto"/>
              <w:jc w:val="center"/>
              <w:rPr>
                <w:rFonts w:ascii="GHEA Grapalat" w:hAnsi="GHEA Grapalat"/>
                <w:lang w:val="en-US"/>
              </w:rPr>
            </w:pPr>
          </w:p>
          <w:p w14:paraId="619A0518"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75C5DE2D" w14:textId="77777777" w:rsidR="003B2F27" w:rsidRPr="00AD29CE" w:rsidRDefault="003B2F27" w:rsidP="003B2F27">
      <w:pPr>
        <w:widowControl w:val="0"/>
        <w:spacing w:after="160" w:line="360" w:lineRule="auto"/>
        <w:ind w:firstLine="709"/>
        <w:jc w:val="center"/>
        <w:rPr>
          <w:rFonts w:ascii="GHEA Grapalat" w:hAnsi="GHEA Grapalat"/>
          <w:b/>
        </w:rPr>
      </w:pPr>
    </w:p>
    <w:p w14:paraId="62ACABA8" w14:textId="77777777" w:rsidR="00F248DF" w:rsidRDefault="00F248DF" w:rsidP="003B2F27">
      <w:pPr>
        <w:rPr>
          <w:rFonts w:ascii="GHEA Grapalat" w:hAnsi="GHEA Grapalat"/>
        </w:rPr>
      </w:pPr>
    </w:p>
    <w:p w14:paraId="20D29DE1" w14:textId="667647C8" w:rsidR="003B2F27" w:rsidRDefault="00360C67" w:rsidP="003B2F27">
      <w:pPr>
        <w:rPr>
          <w:rFonts w:ascii="GHEA Grapalat" w:hAnsi="GHEA Grapalat"/>
        </w:rPr>
      </w:pPr>
      <w:r>
        <w:rPr>
          <w:rFonts w:ascii="GHEA Grapalat" w:hAnsi="GHEA Grapalat"/>
        </w:rPr>
        <w:t>--</w:t>
      </w:r>
    </w:p>
    <w:p w14:paraId="4AFF9435"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49E59C6E"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8AF0660" w14:textId="77777777" w:rsidR="003B2F27" w:rsidRPr="00AD29CE" w:rsidRDefault="003B2F27" w:rsidP="003B2F27">
      <w:pPr>
        <w:widowControl w:val="0"/>
        <w:spacing w:after="160" w:line="360" w:lineRule="auto"/>
        <w:jc w:val="center"/>
        <w:rPr>
          <w:rFonts w:ascii="GHEA Grapalat" w:hAnsi="GHEA Grapalat"/>
        </w:rPr>
      </w:pPr>
    </w:p>
    <w:p w14:paraId="3D943F42"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14:paraId="7B4B8B28"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868"/>
        <w:gridCol w:w="1670"/>
        <w:gridCol w:w="1181"/>
        <w:gridCol w:w="1363"/>
        <w:gridCol w:w="827"/>
        <w:gridCol w:w="1303"/>
        <w:gridCol w:w="1092"/>
      </w:tblGrid>
      <w:tr w:rsidR="003B2F27" w:rsidRPr="00E40AC8" w14:paraId="0D6193A6" w14:textId="77777777" w:rsidTr="005B7138">
        <w:trPr>
          <w:trHeight w:val="422"/>
          <w:jc w:val="center"/>
        </w:trPr>
        <w:tc>
          <w:tcPr>
            <w:tcW w:w="11197" w:type="dxa"/>
            <w:gridSpan w:val="8"/>
          </w:tcPr>
          <w:p w14:paraId="1C2688F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3B325190" w14:textId="77777777" w:rsidTr="00F248DF">
        <w:trPr>
          <w:trHeight w:val="247"/>
          <w:jc w:val="center"/>
        </w:trPr>
        <w:tc>
          <w:tcPr>
            <w:tcW w:w="1893" w:type="dxa"/>
            <w:vMerge w:val="restart"/>
            <w:vAlign w:val="center"/>
          </w:tcPr>
          <w:p w14:paraId="7369FCF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68" w:type="dxa"/>
            <w:vMerge w:val="restart"/>
            <w:vAlign w:val="center"/>
          </w:tcPr>
          <w:p w14:paraId="4419F89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70" w:type="dxa"/>
            <w:vMerge w:val="restart"/>
            <w:vAlign w:val="center"/>
          </w:tcPr>
          <w:p w14:paraId="33621ACF"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81" w:type="dxa"/>
            <w:vMerge w:val="restart"/>
            <w:vAlign w:val="center"/>
          </w:tcPr>
          <w:p w14:paraId="55AB5742"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3" w:type="dxa"/>
            <w:vMerge w:val="restart"/>
            <w:vAlign w:val="center"/>
          </w:tcPr>
          <w:p w14:paraId="293F539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7" w:type="dxa"/>
            <w:vMerge w:val="restart"/>
            <w:vAlign w:val="center"/>
          </w:tcPr>
          <w:p w14:paraId="7D75E4A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395" w:type="dxa"/>
            <w:gridSpan w:val="2"/>
            <w:vAlign w:val="center"/>
          </w:tcPr>
          <w:p w14:paraId="2ED1A1A0"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477DE916" w14:textId="77777777" w:rsidTr="00F248DF">
        <w:trPr>
          <w:trHeight w:val="501"/>
          <w:jc w:val="center"/>
        </w:trPr>
        <w:tc>
          <w:tcPr>
            <w:tcW w:w="1893" w:type="dxa"/>
            <w:vMerge/>
            <w:vAlign w:val="center"/>
          </w:tcPr>
          <w:p w14:paraId="146FE45F" w14:textId="77777777" w:rsidR="003B2F27" w:rsidRPr="00E40AC8" w:rsidRDefault="003B2F27" w:rsidP="005B7138">
            <w:pPr>
              <w:widowControl w:val="0"/>
              <w:spacing w:after="120"/>
              <w:jc w:val="center"/>
              <w:rPr>
                <w:rFonts w:ascii="GHEA Grapalat" w:hAnsi="GHEA Grapalat"/>
                <w:sz w:val="20"/>
              </w:rPr>
            </w:pPr>
          </w:p>
        </w:tc>
        <w:tc>
          <w:tcPr>
            <w:tcW w:w="1868" w:type="dxa"/>
            <w:vMerge/>
            <w:vAlign w:val="center"/>
          </w:tcPr>
          <w:p w14:paraId="2398C8EF" w14:textId="77777777" w:rsidR="003B2F27" w:rsidRPr="00E40AC8" w:rsidRDefault="003B2F27" w:rsidP="005B7138">
            <w:pPr>
              <w:widowControl w:val="0"/>
              <w:spacing w:after="120"/>
              <w:jc w:val="center"/>
              <w:rPr>
                <w:rFonts w:ascii="GHEA Grapalat" w:hAnsi="GHEA Grapalat"/>
                <w:sz w:val="20"/>
              </w:rPr>
            </w:pPr>
          </w:p>
        </w:tc>
        <w:tc>
          <w:tcPr>
            <w:tcW w:w="1670" w:type="dxa"/>
            <w:vMerge/>
            <w:vAlign w:val="center"/>
          </w:tcPr>
          <w:p w14:paraId="37614A0C" w14:textId="77777777" w:rsidR="003B2F27" w:rsidRPr="00E40AC8" w:rsidRDefault="003B2F27" w:rsidP="005B7138">
            <w:pPr>
              <w:widowControl w:val="0"/>
              <w:spacing w:after="120"/>
              <w:jc w:val="center"/>
              <w:rPr>
                <w:rFonts w:ascii="GHEA Grapalat" w:hAnsi="GHEA Grapalat"/>
                <w:sz w:val="20"/>
              </w:rPr>
            </w:pPr>
          </w:p>
        </w:tc>
        <w:tc>
          <w:tcPr>
            <w:tcW w:w="1181" w:type="dxa"/>
            <w:vMerge/>
            <w:vAlign w:val="center"/>
          </w:tcPr>
          <w:p w14:paraId="2A62844E" w14:textId="77777777" w:rsidR="003B2F27" w:rsidRPr="00E40AC8" w:rsidRDefault="003B2F27" w:rsidP="005B7138">
            <w:pPr>
              <w:widowControl w:val="0"/>
              <w:spacing w:after="120"/>
              <w:jc w:val="center"/>
              <w:rPr>
                <w:rFonts w:ascii="GHEA Grapalat" w:hAnsi="GHEA Grapalat"/>
                <w:sz w:val="20"/>
              </w:rPr>
            </w:pPr>
          </w:p>
        </w:tc>
        <w:tc>
          <w:tcPr>
            <w:tcW w:w="1363" w:type="dxa"/>
            <w:vMerge/>
            <w:vAlign w:val="center"/>
          </w:tcPr>
          <w:p w14:paraId="207A64ED" w14:textId="77777777" w:rsidR="003B2F27" w:rsidRPr="00E40AC8" w:rsidRDefault="003B2F27" w:rsidP="005B7138">
            <w:pPr>
              <w:widowControl w:val="0"/>
              <w:spacing w:after="120"/>
              <w:jc w:val="center"/>
              <w:rPr>
                <w:rFonts w:ascii="GHEA Grapalat" w:hAnsi="GHEA Grapalat"/>
                <w:sz w:val="20"/>
              </w:rPr>
            </w:pPr>
          </w:p>
        </w:tc>
        <w:tc>
          <w:tcPr>
            <w:tcW w:w="827" w:type="dxa"/>
            <w:vMerge/>
            <w:vAlign w:val="center"/>
          </w:tcPr>
          <w:p w14:paraId="127EA19B" w14:textId="77777777" w:rsidR="003B2F27" w:rsidRPr="00E40AC8" w:rsidRDefault="003B2F27" w:rsidP="005B7138">
            <w:pPr>
              <w:widowControl w:val="0"/>
              <w:spacing w:after="120"/>
              <w:jc w:val="center"/>
              <w:rPr>
                <w:rFonts w:ascii="GHEA Grapalat" w:hAnsi="GHEA Grapalat"/>
                <w:sz w:val="20"/>
              </w:rPr>
            </w:pPr>
          </w:p>
        </w:tc>
        <w:tc>
          <w:tcPr>
            <w:tcW w:w="1303" w:type="dxa"/>
            <w:vAlign w:val="center"/>
          </w:tcPr>
          <w:p w14:paraId="1F0A720E"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092" w:type="dxa"/>
            <w:vAlign w:val="center"/>
          </w:tcPr>
          <w:p w14:paraId="6EC64625"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5"/>
              <w:t>**</w:t>
            </w:r>
          </w:p>
        </w:tc>
      </w:tr>
      <w:tr w:rsidR="00F248DF" w:rsidRPr="00E40AC8" w14:paraId="54F8D479" w14:textId="77777777" w:rsidTr="00F248DF">
        <w:trPr>
          <w:trHeight w:val="277"/>
          <w:jc w:val="center"/>
        </w:trPr>
        <w:tc>
          <w:tcPr>
            <w:tcW w:w="1893" w:type="dxa"/>
            <w:vAlign w:val="center"/>
          </w:tcPr>
          <w:p w14:paraId="4463BD58" w14:textId="45035619" w:rsidR="00F248DF" w:rsidRPr="00E40AC8" w:rsidRDefault="00F248DF" w:rsidP="00F248DF">
            <w:pPr>
              <w:widowControl w:val="0"/>
              <w:spacing w:after="120"/>
              <w:jc w:val="center"/>
              <w:rPr>
                <w:rFonts w:ascii="GHEA Grapalat" w:hAnsi="GHEA Grapalat"/>
                <w:sz w:val="20"/>
              </w:rPr>
            </w:pPr>
            <w:r w:rsidRPr="00D34B3D">
              <w:rPr>
                <w:rFonts w:ascii="GHEA Grapalat" w:hAnsi="GHEA Grapalat"/>
                <w:sz w:val="18"/>
                <w:szCs w:val="18"/>
              </w:rPr>
              <w:t>1</w:t>
            </w:r>
          </w:p>
        </w:tc>
        <w:tc>
          <w:tcPr>
            <w:tcW w:w="1868" w:type="dxa"/>
            <w:vAlign w:val="center"/>
          </w:tcPr>
          <w:p w14:paraId="4163B654" w14:textId="2C0AC431" w:rsidR="00F248DF" w:rsidRPr="00E40AC8" w:rsidRDefault="00F248DF" w:rsidP="00F248DF">
            <w:pPr>
              <w:widowControl w:val="0"/>
              <w:spacing w:after="120"/>
              <w:jc w:val="center"/>
              <w:rPr>
                <w:rFonts w:ascii="GHEA Grapalat" w:hAnsi="GHEA Grapalat"/>
                <w:sz w:val="20"/>
              </w:rPr>
            </w:pPr>
            <w:r w:rsidRPr="00D34B3D">
              <w:rPr>
                <w:rFonts w:ascii="GHEA Grapalat" w:hAnsi="GHEA Grapalat"/>
                <w:sz w:val="18"/>
                <w:szCs w:val="18"/>
              </w:rPr>
              <w:t>50531230/1</w:t>
            </w:r>
          </w:p>
        </w:tc>
        <w:tc>
          <w:tcPr>
            <w:tcW w:w="1670" w:type="dxa"/>
            <w:vAlign w:val="center"/>
          </w:tcPr>
          <w:p w14:paraId="29569ACB" w14:textId="30F6BAEE" w:rsidR="00F248DF" w:rsidRPr="00E40AC8" w:rsidRDefault="00F248DF" w:rsidP="00F248DF">
            <w:pPr>
              <w:widowControl w:val="0"/>
              <w:spacing w:after="120"/>
              <w:jc w:val="center"/>
              <w:rPr>
                <w:rFonts w:ascii="GHEA Grapalat" w:hAnsi="GHEA Grapalat"/>
                <w:sz w:val="20"/>
              </w:rPr>
            </w:pPr>
            <w:r>
              <w:rPr>
                <w:sz w:val="20"/>
                <w:szCs w:val="20"/>
                <w:lang w:val="hy-AM"/>
              </w:rPr>
              <w:t>Согласно приложенным техническим характеристикам</w:t>
            </w:r>
          </w:p>
        </w:tc>
        <w:tc>
          <w:tcPr>
            <w:tcW w:w="1181" w:type="dxa"/>
            <w:vAlign w:val="center"/>
          </w:tcPr>
          <w:p w14:paraId="7A7D3542" w14:textId="08B43E92" w:rsidR="00F248DF" w:rsidRPr="00F248DF" w:rsidRDefault="00F248DF" w:rsidP="00F248DF">
            <w:pPr>
              <w:widowControl w:val="0"/>
              <w:spacing w:after="120"/>
              <w:jc w:val="center"/>
              <w:rPr>
                <w:rFonts w:ascii="GHEA Grapalat" w:hAnsi="GHEA Grapalat"/>
                <w:sz w:val="20"/>
                <w:lang w:val="hy-AM"/>
              </w:rPr>
            </w:pPr>
            <w:r>
              <w:rPr>
                <w:rFonts w:cs="GHEA Grapalat"/>
                <w:sz w:val="20"/>
                <w:szCs w:val="20"/>
              </w:rPr>
              <w:t>драм</w:t>
            </w:r>
          </w:p>
        </w:tc>
        <w:tc>
          <w:tcPr>
            <w:tcW w:w="1363" w:type="dxa"/>
            <w:vAlign w:val="center"/>
          </w:tcPr>
          <w:p w14:paraId="30712B2D" w14:textId="78A4A71A" w:rsidR="00F248DF" w:rsidRPr="00E40AC8" w:rsidRDefault="00F248DF" w:rsidP="00F248DF">
            <w:pPr>
              <w:widowControl w:val="0"/>
              <w:spacing w:after="120"/>
              <w:jc w:val="center"/>
              <w:rPr>
                <w:rFonts w:ascii="GHEA Grapalat" w:hAnsi="GHEA Grapalat"/>
                <w:sz w:val="20"/>
              </w:rPr>
            </w:pPr>
          </w:p>
        </w:tc>
        <w:tc>
          <w:tcPr>
            <w:tcW w:w="827" w:type="dxa"/>
            <w:vAlign w:val="center"/>
          </w:tcPr>
          <w:p w14:paraId="00921D1E" w14:textId="5FAB984A" w:rsidR="00F248DF" w:rsidRPr="00E40AC8" w:rsidRDefault="00F248DF" w:rsidP="00F248DF">
            <w:pPr>
              <w:widowControl w:val="0"/>
              <w:spacing w:after="120"/>
              <w:jc w:val="center"/>
              <w:rPr>
                <w:rFonts w:ascii="GHEA Grapalat" w:hAnsi="GHEA Grapalat"/>
                <w:sz w:val="20"/>
              </w:rPr>
            </w:pPr>
            <w:r>
              <w:rPr>
                <w:bCs/>
                <w:color w:val="000000" w:themeColor="text1"/>
                <w:sz w:val="18"/>
                <w:szCs w:val="18"/>
              </w:rPr>
              <w:t>1</w:t>
            </w:r>
          </w:p>
        </w:tc>
        <w:tc>
          <w:tcPr>
            <w:tcW w:w="1303" w:type="dxa"/>
          </w:tcPr>
          <w:p w14:paraId="0073AB1E" w14:textId="0D68F731" w:rsidR="00F248DF" w:rsidRPr="00F248DF" w:rsidRDefault="00F248DF" w:rsidP="00F248DF">
            <w:pPr>
              <w:widowControl w:val="0"/>
              <w:spacing w:after="120"/>
              <w:jc w:val="center"/>
              <w:rPr>
                <w:rFonts w:ascii="GHEA Grapalat" w:hAnsi="GHEA Grapalat"/>
                <w:sz w:val="18"/>
                <w:szCs w:val="18"/>
              </w:rPr>
            </w:pPr>
            <w:r w:rsidRPr="00F248DF">
              <w:rPr>
                <w:rStyle w:val="285pt"/>
                <w:i w:val="0"/>
                <w:iCs w:val="0"/>
                <w:sz w:val="18"/>
                <w:szCs w:val="18"/>
              </w:rPr>
              <w:t>Согласно Приложению 1</w:t>
            </w:r>
          </w:p>
        </w:tc>
        <w:tc>
          <w:tcPr>
            <w:tcW w:w="1092" w:type="dxa"/>
            <w:vAlign w:val="center"/>
          </w:tcPr>
          <w:p w14:paraId="70785F9C" w14:textId="0EDFDB56" w:rsidR="00F248DF" w:rsidRPr="00F248DF" w:rsidRDefault="00F248DF" w:rsidP="00F248DF">
            <w:pPr>
              <w:widowControl w:val="0"/>
              <w:spacing w:after="120"/>
              <w:jc w:val="center"/>
              <w:rPr>
                <w:rFonts w:ascii="GHEA Grapalat" w:hAnsi="GHEA Grapalat"/>
                <w:sz w:val="18"/>
                <w:szCs w:val="18"/>
              </w:rPr>
            </w:pPr>
            <w:r w:rsidRPr="00F248DF">
              <w:rPr>
                <w:rFonts w:cs="GHEA Grapalat"/>
                <w:bCs/>
                <w:sz w:val="18"/>
                <w:szCs w:val="18"/>
              </w:rPr>
              <w:t>С момента вступления договора в силу</w:t>
            </w:r>
          </w:p>
        </w:tc>
      </w:tr>
    </w:tbl>
    <w:p w14:paraId="6181EBB6" w14:textId="0F37E1D6" w:rsidR="003B2F27" w:rsidRDefault="003B2F27" w:rsidP="003B2F27">
      <w:pPr>
        <w:widowControl w:val="0"/>
        <w:spacing w:after="160" w:line="360" w:lineRule="auto"/>
        <w:jc w:val="center"/>
        <w:rPr>
          <w:rFonts w:ascii="GHEA Grapalat" w:hAnsi="GHEA Grapalat"/>
        </w:rPr>
      </w:pPr>
    </w:p>
    <w:p w14:paraId="38DC0D51" w14:textId="77777777" w:rsidR="00F248DF" w:rsidRDefault="00F248DF" w:rsidP="00F248DF">
      <w:pPr>
        <w:tabs>
          <w:tab w:val="left" w:pos="-1260"/>
          <w:tab w:val="left" w:pos="6525"/>
        </w:tabs>
        <w:jc w:val="center"/>
        <w:rPr>
          <w:rFonts w:ascii="Sylfaen" w:hAnsi="Sylfaen" w:cs="Sylfaen"/>
          <w:b/>
          <w:spacing w:val="40"/>
          <w:sz w:val="28"/>
          <w:szCs w:val="22"/>
          <w:lang w:val="hy-AM"/>
        </w:rPr>
      </w:pPr>
      <w:r>
        <w:rPr>
          <w:rFonts w:cs="Sylfaen"/>
          <w:sz w:val="28"/>
          <w:szCs w:val="28"/>
          <w:lang w:val="hy-AM"/>
        </w:rPr>
        <w:t>ТЕХНИЧЕСКИЕ УСЛОВИЯ ОБСЛУЖИВАНИЯ ДИЗЕЛЬНЫХ ГЕНЕРАТОРОВ</w:t>
      </w:r>
    </w:p>
    <w:p w14:paraId="6CF7B284" w14:textId="77777777" w:rsidR="00F248DF" w:rsidRDefault="00F248DF" w:rsidP="00F248DF">
      <w:pPr>
        <w:tabs>
          <w:tab w:val="left" w:pos="-1260"/>
          <w:tab w:val="left" w:pos="6525"/>
        </w:tabs>
        <w:jc w:val="center"/>
        <w:rPr>
          <w:rFonts w:ascii="Sylfaen" w:hAnsi="Sylfaen" w:cs="Sylfaen"/>
          <w:sz w:val="28"/>
          <w:lang w:val="hy-AM"/>
        </w:rPr>
      </w:pPr>
    </w:p>
    <w:tbl>
      <w:tblPr>
        <w:tblW w:w="111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8779"/>
      </w:tblGrid>
      <w:tr w:rsidR="00F248DF" w14:paraId="428D40DD" w14:textId="77777777" w:rsidTr="00F248DF">
        <w:tc>
          <w:tcPr>
            <w:tcW w:w="2381" w:type="dxa"/>
            <w:tcBorders>
              <w:top w:val="single" w:sz="4" w:space="0" w:color="auto"/>
              <w:left w:val="single" w:sz="4" w:space="0" w:color="auto"/>
              <w:bottom w:val="single" w:sz="4" w:space="0" w:color="auto"/>
              <w:right w:val="single" w:sz="4" w:space="0" w:color="auto"/>
            </w:tcBorders>
            <w:hideMark/>
          </w:tcPr>
          <w:p w14:paraId="758866D7" w14:textId="77777777" w:rsidR="00F248DF" w:rsidRDefault="00F248DF">
            <w:pPr>
              <w:tabs>
                <w:tab w:val="left" w:pos="7560"/>
              </w:tabs>
              <w:spacing w:line="288" w:lineRule="auto"/>
              <w:jc w:val="center"/>
              <w:rPr>
                <w:rFonts w:ascii="Sylfaen" w:hAnsi="Sylfaen" w:cstheme="minorBidi"/>
                <w:b/>
                <w:sz w:val="22"/>
                <w:lang w:val="hy-AM"/>
              </w:rPr>
            </w:pPr>
            <w:r>
              <w:rPr>
                <w:rFonts w:ascii="Sylfaen" w:hAnsi="Sylfaen"/>
                <w:b/>
                <w:sz w:val="22"/>
                <w:lang w:val="hy-AM"/>
              </w:rPr>
              <w:t>название</w:t>
            </w:r>
          </w:p>
        </w:tc>
        <w:tc>
          <w:tcPr>
            <w:tcW w:w="8779" w:type="dxa"/>
            <w:tcBorders>
              <w:top w:val="single" w:sz="4" w:space="0" w:color="auto"/>
              <w:left w:val="single" w:sz="4" w:space="0" w:color="auto"/>
              <w:bottom w:val="single" w:sz="4" w:space="0" w:color="auto"/>
              <w:right w:val="single" w:sz="4" w:space="0" w:color="auto"/>
            </w:tcBorders>
            <w:hideMark/>
          </w:tcPr>
          <w:p w14:paraId="0CDE2DBC" w14:textId="77777777" w:rsidR="00F248DF" w:rsidRDefault="00F248DF">
            <w:pPr>
              <w:tabs>
                <w:tab w:val="left" w:pos="7560"/>
              </w:tabs>
              <w:spacing w:line="288" w:lineRule="auto"/>
              <w:jc w:val="center"/>
              <w:rPr>
                <w:rFonts w:ascii="Sylfaen" w:hAnsi="Sylfaen"/>
                <w:b/>
                <w:sz w:val="22"/>
                <w:lang w:val="hy-AM"/>
              </w:rPr>
            </w:pPr>
            <w:r>
              <w:rPr>
                <w:rFonts w:cs="GHEA Grapalat"/>
                <w:bCs/>
                <w:sz w:val="22"/>
              </w:rPr>
              <w:t>Техническая характеристика</w:t>
            </w:r>
          </w:p>
        </w:tc>
      </w:tr>
      <w:tr w:rsidR="00F248DF" w14:paraId="15EE4D3D" w14:textId="77777777" w:rsidTr="00F248DF">
        <w:tc>
          <w:tcPr>
            <w:tcW w:w="2381" w:type="dxa"/>
            <w:tcBorders>
              <w:top w:val="single" w:sz="4" w:space="0" w:color="auto"/>
              <w:left w:val="single" w:sz="4" w:space="0" w:color="auto"/>
              <w:bottom w:val="single" w:sz="4" w:space="0" w:color="auto"/>
              <w:right w:val="single" w:sz="4" w:space="0" w:color="auto"/>
            </w:tcBorders>
            <w:hideMark/>
          </w:tcPr>
          <w:p w14:paraId="3FFE47A2" w14:textId="77777777" w:rsidR="00F248DF" w:rsidRDefault="00F248DF">
            <w:pPr>
              <w:spacing w:line="288" w:lineRule="auto"/>
              <w:rPr>
                <w:rFonts w:ascii="Sylfaen" w:hAnsi="Sylfaen" w:cs="GHEA Grapalat"/>
                <w:bCs/>
                <w:sz w:val="22"/>
              </w:rPr>
            </w:pPr>
            <w:r>
              <w:rPr>
                <w:rFonts w:ascii="Sylfaen" w:hAnsi="Sylfaen" w:cs="Sylfaen"/>
                <w:sz w:val="22"/>
                <w:lang w:val="hy-AM"/>
              </w:rPr>
              <w:t>услуга обслуживание и ремонта генераторов</w:t>
            </w:r>
          </w:p>
        </w:tc>
        <w:tc>
          <w:tcPr>
            <w:tcW w:w="8779" w:type="dxa"/>
            <w:tcBorders>
              <w:top w:val="single" w:sz="4" w:space="0" w:color="auto"/>
              <w:left w:val="single" w:sz="4" w:space="0" w:color="auto"/>
              <w:bottom w:val="single" w:sz="4" w:space="0" w:color="auto"/>
              <w:right w:val="single" w:sz="4" w:space="0" w:color="auto"/>
            </w:tcBorders>
            <w:hideMark/>
          </w:tcPr>
          <w:p w14:paraId="190EFA87" w14:textId="77777777" w:rsidR="00F248DF" w:rsidRDefault="00F248DF">
            <w:pPr>
              <w:tabs>
                <w:tab w:val="left" w:pos="7560"/>
              </w:tabs>
              <w:spacing w:line="288" w:lineRule="auto"/>
              <w:rPr>
                <w:rFonts w:ascii="Sylfaen" w:hAnsi="Sylfaen" w:cstheme="minorBidi"/>
                <w:sz w:val="22"/>
                <w:lang w:val="hy-AM"/>
              </w:rPr>
            </w:pPr>
            <w:r>
              <w:rPr>
                <w:rFonts w:ascii="Sylfaen" w:hAnsi="Sylfaen"/>
                <w:sz w:val="22"/>
                <w:lang w:val="hy-AM"/>
              </w:rPr>
              <w:t>Предметом закупки являются услуги по техническому обслуживанию, аварийно-восстановительному ремонту Генераторов, указанных в Приложении 1, в том числе:</w:t>
            </w:r>
          </w:p>
          <w:p w14:paraId="6EADDD5D" w14:textId="77777777" w:rsidR="00F248DF" w:rsidRDefault="00F248DF">
            <w:pPr>
              <w:tabs>
                <w:tab w:val="left" w:pos="7560"/>
              </w:tabs>
              <w:spacing w:line="288" w:lineRule="auto"/>
              <w:rPr>
                <w:rFonts w:ascii="Sylfaen" w:hAnsi="Sylfaen"/>
                <w:sz w:val="22"/>
                <w:lang w:val="hy-AM"/>
              </w:rPr>
            </w:pPr>
            <w:r>
              <w:rPr>
                <w:rFonts w:ascii="Sylfaen" w:hAnsi="Sylfaen"/>
                <w:sz w:val="22"/>
                <w:lang w:val="hy-AM"/>
              </w:rPr>
              <w:t>- Профилактическое обслуживание:</w:t>
            </w:r>
          </w:p>
          <w:p w14:paraId="1F122E33" w14:textId="77777777" w:rsidR="00F248DF" w:rsidRDefault="00F248DF">
            <w:pPr>
              <w:tabs>
                <w:tab w:val="left" w:pos="7560"/>
              </w:tabs>
              <w:spacing w:line="288" w:lineRule="auto"/>
              <w:rPr>
                <w:rFonts w:ascii="Sylfaen" w:hAnsi="Sylfaen"/>
                <w:sz w:val="22"/>
                <w:lang w:val="hy-AM"/>
              </w:rPr>
            </w:pPr>
            <w:r>
              <w:rPr>
                <w:rFonts w:ascii="Sylfaen" w:hAnsi="Sylfaen"/>
                <w:sz w:val="22"/>
                <w:lang w:val="hy-AM"/>
              </w:rPr>
              <w:t>не реже одного раза в квартал, согласно Приложению 2,</w:t>
            </w:r>
          </w:p>
          <w:p w14:paraId="17832648" w14:textId="77777777" w:rsidR="00F248DF" w:rsidRDefault="00F248DF">
            <w:pPr>
              <w:tabs>
                <w:tab w:val="left" w:pos="7560"/>
              </w:tabs>
              <w:spacing w:line="288" w:lineRule="auto"/>
              <w:rPr>
                <w:rFonts w:ascii="Sylfaen" w:hAnsi="Sylfaen"/>
                <w:sz w:val="22"/>
                <w:lang w:val="hy-AM"/>
              </w:rPr>
            </w:pPr>
            <w:r>
              <w:rPr>
                <w:rFonts w:ascii="Sylfaen" w:hAnsi="Sylfaen"/>
                <w:sz w:val="22"/>
                <w:lang w:val="hy-AM"/>
              </w:rPr>
              <w:t>- Аварийное обслуживание и ремонт согласно Приложению 3.</w:t>
            </w:r>
          </w:p>
          <w:p w14:paraId="1D606423" w14:textId="77777777" w:rsidR="00F248DF" w:rsidRDefault="00F248DF">
            <w:pPr>
              <w:spacing w:line="288" w:lineRule="auto"/>
              <w:rPr>
                <w:rFonts w:ascii="Sylfaen" w:hAnsi="Sylfaen"/>
                <w:sz w:val="22"/>
                <w:lang w:val="hy-AM"/>
              </w:rPr>
            </w:pPr>
            <w:r>
              <w:rPr>
                <w:rFonts w:ascii="Sylfaen" w:hAnsi="Sylfaen"/>
                <w:sz w:val="22"/>
                <w:lang w:val="hy-AM"/>
              </w:rPr>
              <w:t xml:space="preserve">В случае возникновения поломки/аварии (за исключением случаев, требующих капитального ремонта) работы по устранению неполадок и ремонтно-восстановительные работы проводятся Подрядчиком под контролем Заказчика на </w:t>
            </w:r>
            <w:r>
              <w:rPr>
                <w:rFonts w:ascii="Sylfaen" w:hAnsi="Sylfaen"/>
                <w:sz w:val="22"/>
                <w:lang w:val="hy-AM"/>
              </w:rPr>
              <w:lastRenderedPageBreak/>
              <w:t>основании полученного сигнала о поломке/аварии Генератора в течение 24 часов.</w:t>
            </w:r>
          </w:p>
        </w:tc>
      </w:tr>
      <w:tr w:rsidR="00F248DF" w14:paraId="509FE777" w14:textId="77777777" w:rsidTr="00F248DF">
        <w:tc>
          <w:tcPr>
            <w:tcW w:w="2381" w:type="dxa"/>
            <w:tcBorders>
              <w:top w:val="single" w:sz="4" w:space="0" w:color="auto"/>
              <w:left w:val="single" w:sz="4" w:space="0" w:color="auto"/>
              <w:bottom w:val="single" w:sz="4" w:space="0" w:color="auto"/>
              <w:right w:val="single" w:sz="4" w:space="0" w:color="auto"/>
            </w:tcBorders>
            <w:hideMark/>
          </w:tcPr>
          <w:p w14:paraId="7215CB50" w14:textId="77777777" w:rsidR="00F248DF" w:rsidRDefault="00F248DF">
            <w:pPr>
              <w:tabs>
                <w:tab w:val="left" w:pos="7560"/>
              </w:tabs>
              <w:spacing w:line="288" w:lineRule="auto"/>
              <w:rPr>
                <w:rFonts w:ascii="Sylfaen" w:hAnsi="Sylfaen"/>
                <w:sz w:val="22"/>
                <w:lang w:val="hy-AM"/>
              </w:rPr>
            </w:pPr>
            <w:r>
              <w:rPr>
                <w:rFonts w:ascii="Sylfaen" w:hAnsi="Sylfaen"/>
                <w:sz w:val="22"/>
                <w:lang w:val="hy-AM"/>
              </w:rPr>
              <w:lastRenderedPageBreak/>
              <w:t>Описание услуги</w:t>
            </w:r>
          </w:p>
        </w:tc>
        <w:tc>
          <w:tcPr>
            <w:tcW w:w="8779" w:type="dxa"/>
            <w:tcBorders>
              <w:top w:val="single" w:sz="4" w:space="0" w:color="auto"/>
              <w:left w:val="single" w:sz="4" w:space="0" w:color="auto"/>
              <w:bottom w:val="single" w:sz="4" w:space="0" w:color="auto"/>
              <w:right w:val="single" w:sz="4" w:space="0" w:color="auto"/>
            </w:tcBorders>
            <w:hideMark/>
          </w:tcPr>
          <w:p w14:paraId="4925B812" w14:textId="77777777" w:rsidR="00F248DF" w:rsidRDefault="00F248DF">
            <w:pPr>
              <w:spacing w:line="288" w:lineRule="auto"/>
              <w:rPr>
                <w:rFonts w:ascii="Sylfaen" w:hAnsi="Sylfaen" w:cs="Sylfaen"/>
                <w:sz w:val="22"/>
                <w:lang w:val="hy-AM"/>
              </w:rPr>
            </w:pPr>
            <w:r>
              <w:rPr>
                <w:rFonts w:ascii="Sylfaen" w:hAnsi="Sylfaen" w:cs="Sylfaen"/>
                <w:sz w:val="22"/>
                <w:lang w:val="hy-AM"/>
              </w:rPr>
              <w:t>Подрядчик закупает и заменяет все необходимые для текущего ремонта материалы (включая моторное масло, масляный фильтр, воздушный фильтр, топливный фильтр, антифриз, резиновые шланги и другие подобные материалы).</w:t>
            </w:r>
          </w:p>
          <w:p w14:paraId="471355B1" w14:textId="77777777" w:rsidR="00F248DF" w:rsidRDefault="00F248DF">
            <w:pPr>
              <w:spacing w:line="288" w:lineRule="auto"/>
              <w:rPr>
                <w:rFonts w:ascii="Sylfaen" w:hAnsi="Sylfaen" w:cs="Sylfaen"/>
                <w:sz w:val="22"/>
                <w:lang w:val="hy-AM"/>
              </w:rPr>
            </w:pPr>
            <w:r>
              <w:rPr>
                <w:rFonts w:ascii="Sylfaen" w:hAnsi="Sylfaen" w:cs="Sylfaen"/>
                <w:sz w:val="22"/>
                <w:lang w:val="hy-AM"/>
              </w:rPr>
              <w:t>Используемые запасные части должны быть новыми, неиспользованными.</w:t>
            </w:r>
          </w:p>
          <w:p w14:paraId="4BCB4842" w14:textId="77777777" w:rsidR="00F248DF" w:rsidRDefault="00F248DF">
            <w:pPr>
              <w:spacing w:line="288" w:lineRule="auto"/>
              <w:rPr>
                <w:rFonts w:ascii="Sylfaen" w:hAnsi="Sylfaen" w:cs="Sylfaen"/>
                <w:sz w:val="22"/>
                <w:lang w:val="hy-AM"/>
              </w:rPr>
            </w:pPr>
            <w:r>
              <w:rPr>
                <w:rFonts w:ascii="Sylfaen" w:hAnsi="Sylfaen" w:cs="Sylfaen"/>
                <w:sz w:val="22"/>
                <w:lang w:val="hy-AM"/>
              </w:rPr>
              <w:t>В случае необходимости проведения капитального ремонта объем данных работ оценивается заранее, на основании чего Подрядчик предоставляет ценовое предложение. В случае согласия сторон для данного случая составляется дополнительное соглашение и производятся соответствующие работы.</w:t>
            </w:r>
          </w:p>
        </w:tc>
      </w:tr>
      <w:tr w:rsidR="00F248DF" w14:paraId="1C92221D" w14:textId="77777777" w:rsidTr="00F248DF">
        <w:tc>
          <w:tcPr>
            <w:tcW w:w="2381" w:type="dxa"/>
            <w:tcBorders>
              <w:top w:val="single" w:sz="4" w:space="0" w:color="auto"/>
              <w:left w:val="single" w:sz="4" w:space="0" w:color="auto"/>
              <w:bottom w:val="single" w:sz="4" w:space="0" w:color="auto"/>
              <w:right w:val="single" w:sz="4" w:space="0" w:color="auto"/>
            </w:tcBorders>
            <w:hideMark/>
          </w:tcPr>
          <w:p w14:paraId="458D7FF2" w14:textId="77777777" w:rsidR="00F248DF" w:rsidRDefault="00F248DF">
            <w:pPr>
              <w:tabs>
                <w:tab w:val="left" w:pos="7560"/>
              </w:tabs>
              <w:spacing w:line="288" w:lineRule="auto"/>
              <w:rPr>
                <w:rFonts w:ascii="Sylfaen" w:hAnsi="Sylfaen"/>
                <w:sz w:val="22"/>
                <w:lang w:val="hy-AM"/>
              </w:rPr>
            </w:pPr>
            <w:r>
              <w:rPr>
                <w:rFonts w:ascii="Sylfaen" w:hAnsi="Sylfaen"/>
                <w:sz w:val="22"/>
                <w:lang w:val="hy-AM"/>
              </w:rPr>
              <w:t>сервисна-аварийная  команда</w:t>
            </w:r>
          </w:p>
        </w:tc>
        <w:tc>
          <w:tcPr>
            <w:tcW w:w="8779" w:type="dxa"/>
            <w:tcBorders>
              <w:top w:val="single" w:sz="4" w:space="0" w:color="auto"/>
              <w:left w:val="single" w:sz="4" w:space="0" w:color="auto"/>
              <w:bottom w:val="single" w:sz="4" w:space="0" w:color="auto"/>
              <w:right w:val="single" w:sz="4" w:space="0" w:color="auto"/>
            </w:tcBorders>
            <w:hideMark/>
          </w:tcPr>
          <w:p w14:paraId="607250C9" w14:textId="77777777" w:rsidR="00F248DF" w:rsidRDefault="00F248DF">
            <w:pPr>
              <w:spacing w:line="288" w:lineRule="auto"/>
              <w:rPr>
                <w:rFonts w:ascii="Sylfaen" w:hAnsi="Sylfaen"/>
                <w:sz w:val="22"/>
                <w:lang w:val="hy-AM"/>
              </w:rPr>
            </w:pPr>
            <w:r>
              <w:rPr>
                <w:rFonts w:ascii="Sylfaen" w:hAnsi="Sylfaen"/>
                <w:sz w:val="22"/>
                <w:lang w:val="hy-AM"/>
              </w:rPr>
              <w:t>В целях оперативного реагирования сервисные/аварийные бригады, организованные Подрядчиком, должны быть оснащены транспортными средствами. (Прилагается перечень транспортных средств и технические паспорта, прилагаемые к бригадам)</w:t>
            </w:r>
          </w:p>
        </w:tc>
      </w:tr>
      <w:tr w:rsidR="00F248DF" w14:paraId="70BCDC3A" w14:textId="77777777" w:rsidTr="00F248DF">
        <w:tc>
          <w:tcPr>
            <w:tcW w:w="2381" w:type="dxa"/>
            <w:tcBorders>
              <w:top w:val="single" w:sz="4" w:space="0" w:color="auto"/>
              <w:left w:val="single" w:sz="4" w:space="0" w:color="auto"/>
              <w:bottom w:val="single" w:sz="4" w:space="0" w:color="auto"/>
              <w:right w:val="single" w:sz="4" w:space="0" w:color="auto"/>
            </w:tcBorders>
            <w:hideMark/>
          </w:tcPr>
          <w:p w14:paraId="2D336603" w14:textId="77777777" w:rsidR="00F248DF" w:rsidRDefault="00F248DF">
            <w:pPr>
              <w:tabs>
                <w:tab w:val="left" w:pos="7560"/>
              </w:tabs>
              <w:spacing w:line="288" w:lineRule="auto"/>
              <w:rPr>
                <w:rFonts w:ascii="Sylfaen" w:hAnsi="Sylfaen"/>
                <w:sz w:val="22"/>
                <w:lang w:val="hy-AM"/>
              </w:rPr>
            </w:pPr>
            <w:r>
              <w:rPr>
                <w:rFonts w:ascii="Sylfaen" w:hAnsi="Sylfaen"/>
                <w:sz w:val="22"/>
                <w:lang w:val="hy-AM"/>
              </w:rPr>
              <w:t>Наличие складских помещений и соответствующих запасных частей</w:t>
            </w:r>
          </w:p>
        </w:tc>
        <w:tc>
          <w:tcPr>
            <w:tcW w:w="8779" w:type="dxa"/>
            <w:tcBorders>
              <w:top w:val="single" w:sz="4" w:space="0" w:color="auto"/>
              <w:left w:val="single" w:sz="4" w:space="0" w:color="auto"/>
              <w:bottom w:val="single" w:sz="4" w:space="0" w:color="auto"/>
              <w:right w:val="single" w:sz="4" w:space="0" w:color="auto"/>
            </w:tcBorders>
            <w:hideMark/>
          </w:tcPr>
          <w:p w14:paraId="27DD52C3" w14:textId="77777777" w:rsidR="00F248DF" w:rsidRDefault="00F248DF">
            <w:pPr>
              <w:spacing w:line="288" w:lineRule="auto"/>
              <w:rPr>
                <w:rFonts w:ascii="Sylfaen" w:hAnsi="Sylfaen"/>
                <w:sz w:val="22"/>
                <w:lang w:val="hy-AM"/>
              </w:rPr>
            </w:pPr>
            <w:r>
              <w:rPr>
                <w:rFonts w:ascii="Sylfaen" w:hAnsi="Sylfaen" w:cs="Sylfaen"/>
                <w:sz w:val="22"/>
                <w:lang w:val="hy-AM"/>
              </w:rPr>
              <w:t>Наличие всех необходимых для технического обслуживания материалов по запросу, в частности: моторное масло, масляный фильтр, воздушный фильтр, топливный фильтр, антифриз, резиновые шланги и ремни.</w:t>
            </w:r>
          </w:p>
        </w:tc>
      </w:tr>
      <w:tr w:rsidR="00F248DF" w14:paraId="3C496E8A" w14:textId="77777777" w:rsidTr="00F248DF">
        <w:tc>
          <w:tcPr>
            <w:tcW w:w="2381" w:type="dxa"/>
            <w:tcBorders>
              <w:top w:val="single" w:sz="4" w:space="0" w:color="auto"/>
              <w:left w:val="single" w:sz="4" w:space="0" w:color="auto"/>
              <w:bottom w:val="single" w:sz="4" w:space="0" w:color="auto"/>
              <w:right w:val="single" w:sz="4" w:space="0" w:color="auto"/>
            </w:tcBorders>
            <w:hideMark/>
          </w:tcPr>
          <w:p w14:paraId="185991A9" w14:textId="77777777" w:rsidR="00F248DF" w:rsidRDefault="00F248DF">
            <w:pPr>
              <w:tabs>
                <w:tab w:val="left" w:pos="7560"/>
              </w:tabs>
              <w:spacing w:line="288" w:lineRule="auto"/>
              <w:rPr>
                <w:rFonts w:ascii="Sylfaen" w:hAnsi="Sylfaen"/>
                <w:sz w:val="22"/>
                <w:lang w:val="hy-AM"/>
              </w:rPr>
            </w:pPr>
            <w:r>
              <w:rPr>
                <w:rFonts w:ascii="Sylfaen" w:hAnsi="Sylfaen"/>
                <w:sz w:val="22"/>
                <w:lang w:val="hy-AM"/>
              </w:rPr>
              <w:t>Место предоставления услуг</w:t>
            </w:r>
          </w:p>
        </w:tc>
        <w:tc>
          <w:tcPr>
            <w:tcW w:w="8779" w:type="dxa"/>
            <w:tcBorders>
              <w:top w:val="single" w:sz="4" w:space="0" w:color="auto"/>
              <w:left w:val="single" w:sz="4" w:space="0" w:color="auto"/>
              <w:bottom w:val="single" w:sz="4" w:space="0" w:color="auto"/>
              <w:right w:val="single" w:sz="4" w:space="0" w:color="auto"/>
            </w:tcBorders>
            <w:hideMark/>
          </w:tcPr>
          <w:p w14:paraId="3F35CC26" w14:textId="77777777" w:rsidR="00F248DF" w:rsidRDefault="00F248DF">
            <w:pPr>
              <w:spacing w:after="240"/>
              <w:jc w:val="both"/>
              <w:textAlignment w:val="baseline"/>
              <w:rPr>
                <w:rFonts w:ascii="Sylfaen" w:hAnsi="Sylfaen"/>
                <w:i/>
                <w:sz w:val="22"/>
                <w:lang w:val="hy-AM"/>
              </w:rPr>
            </w:pPr>
            <w:r>
              <w:rPr>
                <w:rFonts w:ascii="Sylfaen" w:hAnsi="Sylfaen"/>
                <w:i/>
                <w:sz w:val="22"/>
                <w:lang w:val="hy-AM"/>
              </w:rPr>
              <w:t>Услуги будут предоставляться по месту нахождения филиалов.</w:t>
            </w:r>
          </w:p>
          <w:p w14:paraId="0DE599C9" w14:textId="77777777" w:rsidR="00F248DF" w:rsidRDefault="00F248DF">
            <w:pPr>
              <w:spacing w:line="288" w:lineRule="auto"/>
              <w:rPr>
                <w:rFonts w:ascii="Sylfaen" w:hAnsi="Sylfaen" w:cs="Sylfaen"/>
                <w:sz w:val="22"/>
                <w:lang w:val="hy-AM" w:eastAsia="en-US"/>
              </w:rPr>
            </w:pPr>
            <w:r>
              <w:rPr>
                <w:rFonts w:ascii="Sylfaen" w:hAnsi="Sylfaen"/>
                <w:i/>
                <w:sz w:val="22"/>
                <w:lang w:val="hy-AM"/>
              </w:rPr>
              <w:t xml:space="preserve">Информация о местонахождении филиалов и генераторов представлена </w:t>
            </w:r>
            <w:r>
              <w:rPr>
                <w:i/>
                <w:sz w:val="22"/>
                <w:lang w:val="hy-AM"/>
              </w:rPr>
              <w:t>​​</w:t>
            </w:r>
            <w:r>
              <w:rPr>
                <w:rFonts w:ascii="Sylfaen" w:hAnsi="Sylfaen" w:cs="Sylfaen"/>
                <w:i/>
                <w:sz w:val="22"/>
                <w:lang w:val="hy-AM"/>
              </w:rPr>
              <w:t>в</w:t>
            </w:r>
            <w:r>
              <w:rPr>
                <w:rFonts w:ascii="Sylfaen" w:hAnsi="Sylfaen"/>
                <w:i/>
                <w:sz w:val="22"/>
                <w:lang w:val="hy-AM"/>
              </w:rPr>
              <w:t xml:space="preserve"> </w:t>
            </w:r>
            <w:r>
              <w:rPr>
                <w:rFonts w:ascii="Sylfaen" w:hAnsi="Sylfaen" w:cs="Sylfaen"/>
                <w:i/>
                <w:sz w:val="22"/>
                <w:lang w:val="hy-AM"/>
              </w:rPr>
              <w:t>прилагаемом</w:t>
            </w:r>
            <w:r>
              <w:rPr>
                <w:rFonts w:ascii="Sylfaen" w:hAnsi="Sylfaen"/>
                <w:i/>
                <w:sz w:val="22"/>
                <w:lang w:val="hy-AM"/>
              </w:rPr>
              <w:t xml:space="preserve"> </w:t>
            </w:r>
            <w:r>
              <w:rPr>
                <w:rFonts w:ascii="Sylfaen" w:hAnsi="Sylfaen" w:cs="Sylfaen"/>
                <w:i/>
                <w:sz w:val="22"/>
                <w:lang w:val="hy-AM"/>
              </w:rPr>
              <w:t>Приложении</w:t>
            </w:r>
            <w:r>
              <w:rPr>
                <w:rFonts w:ascii="Sylfaen" w:hAnsi="Sylfaen"/>
                <w:i/>
                <w:sz w:val="22"/>
                <w:lang w:val="hy-AM"/>
              </w:rPr>
              <w:t xml:space="preserve"> 1.</w:t>
            </w:r>
          </w:p>
        </w:tc>
      </w:tr>
    </w:tbl>
    <w:p w14:paraId="682278A6" w14:textId="77777777" w:rsidR="00F248DF" w:rsidRDefault="00F248DF" w:rsidP="00F248DF">
      <w:pPr>
        <w:tabs>
          <w:tab w:val="left" w:pos="7560"/>
        </w:tabs>
        <w:rPr>
          <w:rFonts w:ascii="Sylfaen" w:hAnsi="Sylfaen" w:cstheme="minorBidi"/>
          <w:sz w:val="22"/>
          <w:szCs w:val="22"/>
          <w:lang w:val="hy-AM"/>
        </w:rPr>
      </w:pPr>
    </w:p>
    <w:p w14:paraId="0D7B7450" w14:textId="77777777" w:rsidR="00F248DF" w:rsidRDefault="00F248DF" w:rsidP="00F248DF">
      <w:pPr>
        <w:spacing w:after="240"/>
        <w:jc w:val="both"/>
        <w:textAlignment w:val="baseline"/>
        <w:rPr>
          <w:rFonts w:ascii="Sylfaen" w:hAnsi="Sylfaen"/>
          <w:i/>
          <w:sz w:val="22"/>
          <w:lang w:val="hy-AM"/>
        </w:rPr>
      </w:pPr>
    </w:p>
    <w:p w14:paraId="5429EC24" w14:textId="77777777" w:rsidR="00F248DF" w:rsidRDefault="00F248DF" w:rsidP="00F248DF">
      <w:pPr>
        <w:jc w:val="right"/>
        <w:rPr>
          <w:rFonts w:ascii="Sylfaen" w:hAnsi="Sylfaen" w:cs="Sylfaen"/>
          <w:b/>
          <w:i/>
          <w:iCs/>
          <w:sz w:val="22"/>
          <w:lang w:val="hy-AM" w:eastAsia="en-US"/>
        </w:rPr>
      </w:pPr>
      <w:r>
        <w:rPr>
          <w:rFonts w:ascii="Sylfaen" w:hAnsi="Sylfaen" w:cs="Sylfaen"/>
          <w:b/>
          <w:sz w:val="22"/>
          <w:lang w:val="hy-AM"/>
        </w:rPr>
        <w:br w:type="page"/>
      </w:r>
      <w:r>
        <w:rPr>
          <w:rFonts w:ascii="Sylfaen" w:hAnsi="Sylfaen" w:cs="Sylfaen"/>
          <w:b/>
          <w:i/>
          <w:iCs/>
          <w:sz w:val="22"/>
          <w:lang w:val="hy-AM"/>
        </w:rPr>
        <w:lastRenderedPageBreak/>
        <w:t>Приложение 1</w:t>
      </w:r>
    </w:p>
    <w:p w14:paraId="6754FB11" w14:textId="77777777" w:rsidR="00F248DF" w:rsidRDefault="00F248DF" w:rsidP="00F248DF">
      <w:pPr>
        <w:jc w:val="center"/>
        <w:rPr>
          <w:rFonts w:ascii="Sylfaen" w:hAnsi="Sylfaen" w:cs="Sylfaen"/>
          <w:b/>
          <w:sz w:val="22"/>
          <w:lang w:val="hy-AM"/>
        </w:rPr>
      </w:pPr>
    </w:p>
    <w:p w14:paraId="42309AC9" w14:textId="77777777" w:rsidR="00F248DF" w:rsidRDefault="00F248DF" w:rsidP="00F248DF">
      <w:pPr>
        <w:jc w:val="center"/>
        <w:rPr>
          <w:rFonts w:ascii="Sylfaen" w:hAnsi="Sylfaen" w:cs="Sylfaen"/>
          <w:b/>
          <w:sz w:val="22"/>
          <w:lang w:val="hy-AM"/>
        </w:rPr>
      </w:pPr>
      <w:r>
        <w:rPr>
          <w:rFonts w:ascii="Sylfaen" w:hAnsi="Sylfaen" w:cs="Sylfaen"/>
          <w:b/>
          <w:sz w:val="22"/>
          <w:lang w:val="hy-AM"/>
        </w:rPr>
        <w:t>Список обслуживаемых генераторов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895"/>
        <w:gridCol w:w="2921"/>
        <w:gridCol w:w="1710"/>
        <w:gridCol w:w="1822"/>
      </w:tblGrid>
      <w:tr w:rsidR="00F248DF" w14:paraId="3BF6A188"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5DAEE22A" w14:textId="77777777" w:rsidR="00F248DF" w:rsidRDefault="00F248DF">
            <w:pPr>
              <w:jc w:val="center"/>
              <w:rPr>
                <w:rFonts w:ascii="Sylfaen" w:hAnsi="Sylfaen" w:cs="Sylfaen"/>
                <w:b/>
                <w:sz w:val="22"/>
                <w:lang w:val="hy-AM"/>
              </w:rPr>
            </w:pPr>
            <w:r>
              <w:rPr>
                <w:rFonts w:ascii="Sylfaen" w:hAnsi="Sylfaen" w:cs="Sylfaen"/>
                <w:b/>
                <w:sz w:val="22"/>
                <w:lang w:val="hy-AM"/>
              </w:rPr>
              <w:t>N</w:t>
            </w:r>
          </w:p>
        </w:tc>
        <w:tc>
          <w:tcPr>
            <w:tcW w:w="4228" w:type="dxa"/>
            <w:tcBorders>
              <w:top w:val="single" w:sz="4" w:space="0" w:color="auto"/>
              <w:left w:val="single" w:sz="4" w:space="0" w:color="auto"/>
              <w:bottom w:val="single" w:sz="4" w:space="0" w:color="auto"/>
              <w:right w:val="single" w:sz="4" w:space="0" w:color="auto"/>
            </w:tcBorders>
            <w:hideMark/>
          </w:tcPr>
          <w:p w14:paraId="19275A99" w14:textId="77777777" w:rsidR="00F248DF" w:rsidRDefault="00F248DF">
            <w:pPr>
              <w:jc w:val="center"/>
              <w:rPr>
                <w:rFonts w:ascii="Sylfaen" w:hAnsi="Sylfaen" w:cs="Sylfaen"/>
                <w:b/>
                <w:sz w:val="22"/>
                <w:lang w:val="hy-AM"/>
              </w:rPr>
            </w:pPr>
            <w:r>
              <w:rPr>
                <w:rFonts w:ascii="Sylfaen" w:hAnsi="Sylfaen" w:cs="Sylfaen"/>
                <w:b/>
                <w:sz w:val="22"/>
                <w:lang w:val="hy-AM"/>
              </w:rPr>
              <w:t>Адрес местонахождения генератора</w:t>
            </w:r>
          </w:p>
        </w:tc>
        <w:tc>
          <w:tcPr>
            <w:tcW w:w="4545" w:type="dxa"/>
            <w:tcBorders>
              <w:top w:val="single" w:sz="4" w:space="0" w:color="auto"/>
              <w:left w:val="single" w:sz="4" w:space="0" w:color="auto"/>
              <w:bottom w:val="single" w:sz="4" w:space="0" w:color="auto"/>
              <w:right w:val="single" w:sz="4" w:space="0" w:color="auto"/>
            </w:tcBorders>
            <w:hideMark/>
          </w:tcPr>
          <w:p w14:paraId="15CB644B" w14:textId="77777777" w:rsidR="00F248DF" w:rsidRDefault="00F248DF">
            <w:pPr>
              <w:jc w:val="center"/>
              <w:rPr>
                <w:rFonts w:ascii="Sylfaen" w:hAnsi="Sylfaen" w:cs="Sylfaen"/>
                <w:b/>
                <w:sz w:val="22"/>
                <w:lang w:val="hy-AM"/>
              </w:rPr>
            </w:pPr>
            <w:r>
              <w:rPr>
                <w:rFonts w:ascii="Sylfaen" w:hAnsi="Sylfaen" w:cs="Sylfaen"/>
                <w:b/>
                <w:sz w:val="22"/>
                <w:lang w:val="hy-AM"/>
              </w:rPr>
              <w:t>Тип и мощность генератора</w:t>
            </w:r>
          </w:p>
        </w:tc>
        <w:tc>
          <w:tcPr>
            <w:tcW w:w="2684" w:type="dxa"/>
            <w:tcBorders>
              <w:top w:val="single" w:sz="4" w:space="0" w:color="auto"/>
              <w:left w:val="single" w:sz="4" w:space="0" w:color="auto"/>
              <w:bottom w:val="single" w:sz="4" w:space="0" w:color="auto"/>
              <w:right w:val="single" w:sz="4" w:space="0" w:color="auto"/>
            </w:tcBorders>
            <w:hideMark/>
          </w:tcPr>
          <w:p w14:paraId="36D35A61" w14:textId="77777777" w:rsidR="00F248DF" w:rsidRDefault="00F248DF">
            <w:pPr>
              <w:jc w:val="center"/>
              <w:rPr>
                <w:rFonts w:ascii="Sylfaen" w:hAnsi="Sylfaen" w:cs="Sylfaen"/>
                <w:b/>
                <w:sz w:val="22"/>
                <w:lang w:val="hy-AM"/>
              </w:rPr>
            </w:pPr>
            <w:r>
              <w:rPr>
                <w:rFonts w:ascii="Sylfaen" w:hAnsi="Sylfaen" w:cs="Sylfaen"/>
                <w:b/>
                <w:sz w:val="22"/>
                <w:lang w:val="hy-AM"/>
              </w:rPr>
              <w:t>Год выпуска</w:t>
            </w:r>
          </w:p>
        </w:tc>
        <w:tc>
          <w:tcPr>
            <w:tcW w:w="3119" w:type="dxa"/>
            <w:tcBorders>
              <w:top w:val="single" w:sz="4" w:space="0" w:color="auto"/>
              <w:left w:val="single" w:sz="4" w:space="0" w:color="auto"/>
              <w:bottom w:val="single" w:sz="4" w:space="0" w:color="auto"/>
              <w:right w:val="single" w:sz="4" w:space="0" w:color="auto"/>
            </w:tcBorders>
            <w:hideMark/>
          </w:tcPr>
          <w:p w14:paraId="653EF980" w14:textId="77777777" w:rsidR="00F248DF" w:rsidRDefault="00F248DF">
            <w:pPr>
              <w:jc w:val="center"/>
              <w:rPr>
                <w:rFonts w:ascii="Sylfaen" w:hAnsi="Sylfaen" w:cs="Sylfaen"/>
                <w:b/>
                <w:sz w:val="22"/>
                <w:lang w:val="hy-AM"/>
              </w:rPr>
            </w:pPr>
            <w:r>
              <w:rPr>
                <w:rFonts w:ascii="Sylfaen" w:hAnsi="Sylfaen" w:cs="Sylfaen"/>
                <w:b/>
                <w:sz w:val="22"/>
                <w:lang w:val="hy-AM"/>
              </w:rPr>
              <w:t>Время работы</w:t>
            </w:r>
          </w:p>
        </w:tc>
      </w:tr>
      <w:tr w:rsidR="00F248DF" w14:paraId="77158057"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7F9FA5CF" w14:textId="77777777" w:rsidR="00F248DF" w:rsidRDefault="00F248DF">
            <w:pPr>
              <w:jc w:val="center"/>
              <w:rPr>
                <w:rFonts w:ascii="Sylfaen" w:hAnsi="Sylfaen" w:cs="Sylfaen"/>
                <w:bCs/>
                <w:sz w:val="22"/>
                <w:lang w:val="hy-AM"/>
              </w:rPr>
            </w:pPr>
            <w:r>
              <w:rPr>
                <w:rFonts w:ascii="Sylfaen" w:hAnsi="Sylfaen" w:cs="Sylfaen"/>
                <w:bCs/>
                <w:sz w:val="22"/>
                <w:lang w:val="hy-AM"/>
              </w:rPr>
              <w:t>1</w:t>
            </w:r>
          </w:p>
        </w:tc>
        <w:tc>
          <w:tcPr>
            <w:tcW w:w="4228" w:type="dxa"/>
            <w:tcBorders>
              <w:top w:val="single" w:sz="4" w:space="0" w:color="auto"/>
              <w:left w:val="single" w:sz="4" w:space="0" w:color="auto"/>
              <w:bottom w:val="single" w:sz="4" w:space="0" w:color="auto"/>
              <w:right w:val="single" w:sz="4" w:space="0" w:color="auto"/>
            </w:tcBorders>
            <w:hideMark/>
          </w:tcPr>
          <w:p w14:paraId="2AA8FA60" w14:textId="77777777" w:rsidR="00F248DF" w:rsidRDefault="00F248DF">
            <w:pPr>
              <w:jc w:val="center"/>
              <w:rPr>
                <w:rFonts w:ascii="Sylfaen" w:hAnsi="Sylfaen" w:cs="Sylfaen"/>
                <w:bCs/>
                <w:sz w:val="22"/>
                <w:lang w:val="hy-AM"/>
              </w:rPr>
            </w:pPr>
            <w:r>
              <w:t xml:space="preserve">г. </w:t>
            </w:r>
            <w:proofErr w:type="spellStart"/>
            <w:r>
              <w:t>Мартуни</w:t>
            </w:r>
            <w:proofErr w:type="spellEnd"/>
            <w:r>
              <w:t xml:space="preserve">, </w:t>
            </w:r>
            <w:proofErr w:type="spellStart"/>
            <w:r>
              <w:t>Зоравар</w:t>
            </w:r>
            <w:proofErr w:type="spellEnd"/>
            <w:r>
              <w:t xml:space="preserve"> </w:t>
            </w:r>
            <w:proofErr w:type="spellStart"/>
            <w:r>
              <w:t>Андраник</w:t>
            </w:r>
            <w:proofErr w:type="spellEnd"/>
            <w:r>
              <w:t xml:space="preserve"> 13</w:t>
            </w:r>
          </w:p>
        </w:tc>
        <w:tc>
          <w:tcPr>
            <w:tcW w:w="4545" w:type="dxa"/>
            <w:tcBorders>
              <w:top w:val="single" w:sz="4" w:space="0" w:color="auto"/>
              <w:left w:val="single" w:sz="4" w:space="0" w:color="auto"/>
              <w:bottom w:val="single" w:sz="4" w:space="0" w:color="auto"/>
              <w:right w:val="single" w:sz="4" w:space="0" w:color="auto"/>
            </w:tcBorders>
            <w:vAlign w:val="bottom"/>
            <w:hideMark/>
          </w:tcPr>
          <w:p w14:paraId="2F99F83D" w14:textId="77777777" w:rsidR="00F248DF" w:rsidRDefault="00F248DF">
            <w:pPr>
              <w:jc w:val="center"/>
              <w:rPr>
                <w:rFonts w:ascii="Sylfaen" w:hAnsi="Sylfaen" w:cs="Sylfaen"/>
                <w:sz w:val="22"/>
                <w:lang w:val="hy-AM"/>
              </w:rPr>
            </w:pPr>
            <w:r>
              <w:rPr>
                <w:rFonts w:ascii="Calibri" w:hAnsi="Calibri"/>
                <w:color w:val="000000"/>
                <w:sz w:val="22"/>
              </w:rPr>
              <w:t>CAT- DE250E0 (230kVA)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40D4FAF3" w14:textId="77777777" w:rsidR="00F248DF" w:rsidRDefault="00F248DF">
            <w:pPr>
              <w:jc w:val="center"/>
              <w:rPr>
                <w:rFonts w:ascii="Calibri" w:hAnsi="Calibri" w:cstheme="minorBidi"/>
                <w:color w:val="000000"/>
                <w:sz w:val="22"/>
                <w:lang w:val="en-US"/>
              </w:rPr>
            </w:pPr>
            <w:r>
              <w:rPr>
                <w:rFonts w:ascii="Calibri" w:hAnsi="Calibri"/>
                <w:color w:val="000000"/>
                <w:sz w:val="22"/>
              </w:rPr>
              <w:t>2016</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5AC1E5C" w14:textId="77777777" w:rsidR="00F248DF" w:rsidRDefault="00F248DF">
            <w:pPr>
              <w:jc w:val="center"/>
              <w:rPr>
                <w:rFonts w:ascii="Calibri" w:hAnsi="Calibri"/>
                <w:color w:val="000000"/>
                <w:sz w:val="22"/>
              </w:rPr>
            </w:pPr>
            <w:r>
              <w:rPr>
                <w:rFonts w:ascii="Calibri" w:hAnsi="Calibri"/>
                <w:color w:val="000000"/>
                <w:sz w:val="22"/>
              </w:rPr>
              <w:t>707</w:t>
            </w:r>
          </w:p>
        </w:tc>
      </w:tr>
      <w:tr w:rsidR="00F248DF" w14:paraId="503E64C7"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0EE99068" w14:textId="77777777" w:rsidR="00F248DF" w:rsidRDefault="00F248DF">
            <w:pPr>
              <w:jc w:val="center"/>
              <w:rPr>
                <w:rFonts w:ascii="Sylfaen" w:hAnsi="Sylfaen" w:cs="Sylfaen"/>
                <w:bCs/>
                <w:sz w:val="22"/>
                <w:lang w:val="hy-AM"/>
              </w:rPr>
            </w:pPr>
            <w:r>
              <w:rPr>
                <w:rFonts w:ascii="Sylfaen" w:hAnsi="Sylfaen" w:cs="Sylfaen"/>
                <w:bCs/>
                <w:sz w:val="22"/>
                <w:lang w:val="hy-AM"/>
              </w:rPr>
              <w:t>2</w:t>
            </w:r>
          </w:p>
        </w:tc>
        <w:tc>
          <w:tcPr>
            <w:tcW w:w="4228" w:type="dxa"/>
            <w:tcBorders>
              <w:top w:val="single" w:sz="4" w:space="0" w:color="auto"/>
              <w:left w:val="single" w:sz="4" w:space="0" w:color="auto"/>
              <w:bottom w:val="single" w:sz="4" w:space="0" w:color="auto"/>
              <w:right w:val="single" w:sz="4" w:space="0" w:color="auto"/>
            </w:tcBorders>
            <w:hideMark/>
          </w:tcPr>
          <w:p w14:paraId="31559091" w14:textId="77777777" w:rsidR="00F248DF" w:rsidRDefault="00F248DF">
            <w:pPr>
              <w:jc w:val="center"/>
              <w:rPr>
                <w:rFonts w:ascii="Sylfaen" w:hAnsi="Sylfaen" w:cs="Sylfaen"/>
                <w:bCs/>
                <w:sz w:val="22"/>
                <w:lang w:val="hy-AM"/>
              </w:rPr>
            </w:pPr>
            <w:r>
              <w:t xml:space="preserve">г. Гюмри, </w:t>
            </w:r>
            <w:proofErr w:type="spellStart"/>
            <w:r>
              <w:t>Ширакаци</w:t>
            </w:r>
            <w:proofErr w:type="spellEnd"/>
            <w:r>
              <w:t xml:space="preserve"> 64</w:t>
            </w:r>
          </w:p>
        </w:tc>
        <w:tc>
          <w:tcPr>
            <w:tcW w:w="4545" w:type="dxa"/>
            <w:tcBorders>
              <w:top w:val="single" w:sz="4" w:space="0" w:color="auto"/>
              <w:left w:val="single" w:sz="4" w:space="0" w:color="auto"/>
              <w:bottom w:val="single" w:sz="4" w:space="0" w:color="auto"/>
              <w:right w:val="single" w:sz="4" w:space="0" w:color="auto"/>
            </w:tcBorders>
            <w:vAlign w:val="bottom"/>
            <w:hideMark/>
          </w:tcPr>
          <w:p w14:paraId="3A97D9A7" w14:textId="77777777" w:rsidR="00F248DF" w:rsidRDefault="00F248DF">
            <w:pPr>
              <w:jc w:val="center"/>
              <w:rPr>
                <w:rFonts w:ascii="Sylfaen" w:hAnsi="Sylfaen" w:cs="Sylfaen"/>
                <w:sz w:val="22"/>
                <w:lang w:val="hy-AM"/>
              </w:rPr>
            </w:pPr>
            <w:proofErr w:type="spellStart"/>
            <w:r>
              <w:rPr>
                <w:rFonts w:ascii="Calibri" w:hAnsi="Calibri"/>
                <w:color w:val="000000"/>
                <w:sz w:val="22"/>
              </w:rPr>
              <w:t>Olympian</w:t>
            </w:r>
            <w:proofErr w:type="spellEnd"/>
            <w:r>
              <w:rPr>
                <w:rFonts w:ascii="Calibri" w:hAnsi="Calibri"/>
                <w:color w:val="000000"/>
                <w:sz w:val="22"/>
              </w:rPr>
              <w:t xml:space="preserve"> GEH275-4 (250kVA)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6E85A060" w14:textId="77777777" w:rsidR="00F248DF" w:rsidRDefault="00F248DF">
            <w:pPr>
              <w:jc w:val="center"/>
              <w:rPr>
                <w:rFonts w:ascii="Calibri" w:hAnsi="Calibri" w:cstheme="minorBidi"/>
                <w:color w:val="000000"/>
                <w:sz w:val="22"/>
                <w:lang w:val="en-US"/>
              </w:rPr>
            </w:pPr>
            <w:r>
              <w:rPr>
                <w:rFonts w:ascii="Calibri" w:hAnsi="Calibri"/>
                <w:color w:val="000000"/>
                <w:sz w:val="22"/>
              </w:rPr>
              <w:t>2013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766725F" w14:textId="77777777" w:rsidR="00F248DF" w:rsidRDefault="00F248DF">
            <w:pPr>
              <w:jc w:val="center"/>
              <w:rPr>
                <w:rFonts w:ascii="Calibri" w:hAnsi="Calibri"/>
                <w:color w:val="000000"/>
                <w:sz w:val="22"/>
              </w:rPr>
            </w:pPr>
            <w:r>
              <w:rPr>
                <w:rFonts w:ascii="Calibri" w:hAnsi="Calibri"/>
                <w:color w:val="000000"/>
                <w:sz w:val="22"/>
              </w:rPr>
              <w:t>315</w:t>
            </w:r>
          </w:p>
        </w:tc>
      </w:tr>
      <w:tr w:rsidR="00F248DF" w14:paraId="43248695"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04ACFDF7" w14:textId="77777777" w:rsidR="00F248DF" w:rsidRDefault="00F248DF">
            <w:pPr>
              <w:jc w:val="center"/>
              <w:rPr>
                <w:rFonts w:ascii="Sylfaen" w:hAnsi="Sylfaen" w:cs="Sylfaen"/>
                <w:bCs/>
                <w:sz w:val="22"/>
                <w:lang w:val="hy-AM"/>
              </w:rPr>
            </w:pPr>
            <w:r>
              <w:rPr>
                <w:rFonts w:ascii="Sylfaen" w:hAnsi="Sylfaen" w:cs="Sylfaen"/>
                <w:bCs/>
                <w:sz w:val="22"/>
                <w:lang w:val="hy-AM"/>
              </w:rPr>
              <w:t>3</w:t>
            </w:r>
          </w:p>
        </w:tc>
        <w:tc>
          <w:tcPr>
            <w:tcW w:w="4228" w:type="dxa"/>
            <w:tcBorders>
              <w:top w:val="single" w:sz="4" w:space="0" w:color="auto"/>
              <w:left w:val="single" w:sz="4" w:space="0" w:color="auto"/>
              <w:bottom w:val="single" w:sz="4" w:space="0" w:color="auto"/>
              <w:right w:val="single" w:sz="4" w:space="0" w:color="auto"/>
            </w:tcBorders>
            <w:hideMark/>
          </w:tcPr>
          <w:p w14:paraId="7B978DC5" w14:textId="77777777" w:rsidR="00F248DF" w:rsidRDefault="00F248DF">
            <w:pPr>
              <w:jc w:val="center"/>
              <w:rPr>
                <w:rFonts w:ascii="Sylfaen" w:hAnsi="Sylfaen" w:cs="Sylfaen"/>
                <w:bCs/>
                <w:sz w:val="22"/>
                <w:lang w:val="hy-AM"/>
              </w:rPr>
            </w:pPr>
            <w:r>
              <w:t>г. Ванадзор, Батуми 3</w:t>
            </w:r>
          </w:p>
        </w:tc>
        <w:tc>
          <w:tcPr>
            <w:tcW w:w="4545" w:type="dxa"/>
            <w:tcBorders>
              <w:top w:val="single" w:sz="4" w:space="0" w:color="auto"/>
              <w:left w:val="single" w:sz="4" w:space="0" w:color="auto"/>
              <w:bottom w:val="single" w:sz="4" w:space="0" w:color="auto"/>
              <w:right w:val="single" w:sz="4" w:space="0" w:color="auto"/>
            </w:tcBorders>
            <w:vAlign w:val="bottom"/>
            <w:hideMark/>
          </w:tcPr>
          <w:p w14:paraId="0026C2BE" w14:textId="77777777" w:rsidR="00F248DF" w:rsidRDefault="00F248DF">
            <w:pPr>
              <w:jc w:val="center"/>
              <w:rPr>
                <w:rFonts w:ascii="Sylfaen" w:hAnsi="Sylfaen" w:cs="Sylfaen"/>
                <w:sz w:val="22"/>
                <w:lang w:val="hy-AM"/>
              </w:rPr>
            </w:pPr>
            <w:r>
              <w:rPr>
                <w:rFonts w:ascii="Calibri" w:hAnsi="Calibri"/>
                <w:color w:val="000000"/>
                <w:sz w:val="22"/>
              </w:rPr>
              <w:t>CAT- DE250E0 (230kVA)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6A09B662" w14:textId="77777777" w:rsidR="00F248DF" w:rsidRDefault="00F248DF">
            <w:pPr>
              <w:jc w:val="center"/>
              <w:rPr>
                <w:rFonts w:ascii="Calibri" w:hAnsi="Calibri" w:cstheme="minorBidi"/>
                <w:color w:val="000000"/>
                <w:sz w:val="22"/>
                <w:lang w:val="en-US"/>
              </w:rPr>
            </w:pPr>
            <w:r>
              <w:rPr>
                <w:rFonts w:ascii="Calibri" w:hAnsi="Calibri"/>
                <w:color w:val="000000"/>
                <w:sz w:val="22"/>
              </w:rPr>
              <w:t>2016</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1A6B2C2" w14:textId="77777777" w:rsidR="00F248DF" w:rsidRDefault="00F248DF">
            <w:pPr>
              <w:jc w:val="center"/>
              <w:rPr>
                <w:rFonts w:ascii="Calibri" w:hAnsi="Calibri"/>
                <w:color w:val="000000"/>
                <w:sz w:val="22"/>
              </w:rPr>
            </w:pPr>
            <w:r>
              <w:rPr>
                <w:rFonts w:ascii="Calibri" w:hAnsi="Calibri"/>
                <w:color w:val="000000"/>
                <w:sz w:val="22"/>
              </w:rPr>
              <w:t>110.27</w:t>
            </w:r>
          </w:p>
        </w:tc>
      </w:tr>
      <w:tr w:rsidR="00F248DF" w14:paraId="24E335ED"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6B4BCE41" w14:textId="77777777" w:rsidR="00F248DF" w:rsidRDefault="00F248DF">
            <w:pPr>
              <w:jc w:val="center"/>
              <w:rPr>
                <w:rFonts w:ascii="Sylfaen" w:hAnsi="Sylfaen" w:cs="Sylfaen"/>
                <w:bCs/>
                <w:sz w:val="22"/>
                <w:lang w:val="hy-AM"/>
              </w:rPr>
            </w:pPr>
            <w:r>
              <w:rPr>
                <w:rFonts w:ascii="Sylfaen" w:hAnsi="Sylfaen" w:cs="Sylfaen"/>
                <w:bCs/>
                <w:sz w:val="22"/>
                <w:lang w:val="hy-AM"/>
              </w:rPr>
              <w:t>4</w:t>
            </w:r>
          </w:p>
        </w:tc>
        <w:tc>
          <w:tcPr>
            <w:tcW w:w="4228" w:type="dxa"/>
            <w:tcBorders>
              <w:top w:val="single" w:sz="4" w:space="0" w:color="auto"/>
              <w:left w:val="single" w:sz="4" w:space="0" w:color="auto"/>
              <w:bottom w:val="single" w:sz="4" w:space="0" w:color="auto"/>
              <w:right w:val="single" w:sz="4" w:space="0" w:color="auto"/>
            </w:tcBorders>
            <w:hideMark/>
          </w:tcPr>
          <w:p w14:paraId="5634826E" w14:textId="77777777" w:rsidR="00F248DF" w:rsidRDefault="00F248DF">
            <w:pPr>
              <w:jc w:val="center"/>
              <w:rPr>
                <w:rFonts w:ascii="Sylfaen" w:hAnsi="Sylfaen" w:cs="Sylfaen"/>
                <w:bCs/>
                <w:sz w:val="22"/>
                <w:lang w:val="hy-AM"/>
              </w:rPr>
            </w:pPr>
            <w:r>
              <w:t xml:space="preserve">г. Капан, </w:t>
            </w:r>
            <w:proofErr w:type="spellStart"/>
            <w:r>
              <w:t>Шинарарнер</w:t>
            </w:r>
            <w:proofErr w:type="spellEnd"/>
            <w:r>
              <w:t xml:space="preserve"> 1</w:t>
            </w:r>
          </w:p>
        </w:tc>
        <w:tc>
          <w:tcPr>
            <w:tcW w:w="4545" w:type="dxa"/>
            <w:tcBorders>
              <w:top w:val="single" w:sz="4" w:space="0" w:color="auto"/>
              <w:left w:val="single" w:sz="4" w:space="0" w:color="auto"/>
              <w:bottom w:val="single" w:sz="4" w:space="0" w:color="auto"/>
              <w:right w:val="single" w:sz="4" w:space="0" w:color="auto"/>
            </w:tcBorders>
            <w:vAlign w:val="bottom"/>
            <w:hideMark/>
          </w:tcPr>
          <w:p w14:paraId="377CA8AD" w14:textId="77777777" w:rsidR="00F248DF" w:rsidRDefault="00F248DF">
            <w:pPr>
              <w:jc w:val="center"/>
              <w:rPr>
                <w:rFonts w:ascii="Sylfaen" w:hAnsi="Sylfaen" w:cs="Sylfaen"/>
                <w:sz w:val="22"/>
                <w:lang w:val="hy-AM"/>
              </w:rPr>
            </w:pPr>
            <w:r>
              <w:rPr>
                <w:rFonts w:ascii="Calibri" w:hAnsi="Calibri"/>
                <w:color w:val="000000"/>
                <w:sz w:val="22"/>
              </w:rPr>
              <w:t>CAT- DE250E0 (230kVA)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445FD235" w14:textId="77777777" w:rsidR="00F248DF" w:rsidRDefault="00F248DF">
            <w:pPr>
              <w:jc w:val="center"/>
              <w:rPr>
                <w:rFonts w:ascii="Calibri" w:hAnsi="Calibri" w:cstheme="minorBidi"/>
                <w:color w:val="000000"/>
                <w:sz w:val="22"/>
                <w:lang w:val="en-US"/>
              </w:rPr>
            </w:pPr>
            <w:r>
              <w:rPr>
                <w:rFonts w:ascii="Calibri" w:hAnsi="Calibri"/>
                <w:color w:val="000000"/>
                <w:sz w:val="22"/>
              </w:rPr>
              <w:t>2017</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B102188" w14:textId="77777777" w:rsidR="00F248DF" w:rsidRDefault="00F248DF">
            <w:pPr>
              <w:jc w:val="center"/>
              <w:rPr>
                <w:rFonts w:ascii="Calibri" w:hAnsi="Calibri"/>
                <w:color w:val="000000"/>
                <w:sz w:val="22"/>
              </w:rPr>
            </w:pPr>
            <w:r>
              <w:rPr>
                <w:rFonts w:ascii="Calibri" w:hAnsi="Calibri"/>
                <w:color w:val="000000"/>
                <w:sz w:val="22"/>
              </w:rPr>
              <w:t>182.4</w:t>
            </w:r>
          </w:p>
        </w:tc>
      </w:tr>
      <w:tr w:rsidR="00F248DF" w14:paraId="68EE71AF"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3B987E91" w14:textId="77777777" w:rsidR="00F248DF" w:rsidRDefault="00F248DF">
            <w:pPr>
              <w:jc w:val="center"/>
              <w:rPr>
                <w:rFonts w:ascii="Sylfaen" w:hAnsi="Sylfaen" w:cs="Sylfaen"/>
                <w:bCs/>
                <w:sz w:val="22"/>
                <w:lang w:val="hy-AM"/>
              </w:rPr>
            </w:pPr>
            <w:r>
              <w:rPr>
                <w:rFonts w:ascii="Sylfaen" w:hAnsi="Sylfaen" w:cs="Sylfaen"/>
                <w:bCs/>
                <w:sz w:val="22"/>
                <w:lang w:val="hy-AM"/>
              </w:rPr>
              <w:t>5</w:t>
            </w:r>
          </w:p>
        </w:tc>
        <w:tc>
          <w:tcPr>
            <w:tcW w:w="4228" w:type="dxa"/>
            <w:tcBorders>
              <w:top w:val="single" w:sz="4" w:space="0" w:color="auto"/>
              <w:left w:val="single" w:sz="4" w:space="0" w:color="auto"/>
              <w:bottom w:val="single" w:sz="4" w:space="0" w:color="auto"/>
              <w:right w:val="single" w:sz="4" w:space="0" w:color="auto"/>
            </w:tcBorders>
            <w:hideMark/>
          </w:tcPr>
          <w:p w14:paraId="643C66BA" w14:textId="77777777" w:rsidR="00F248DF" w:rsidRDefault="00F248DF">
            <w:pPr>
              <w:jc w:val="center"/>
              <w:rPr>
                <w:rFonts w:ascii="Sylfaen" w:hAnsi="Sylfaen" w:cs="Sylfaen"/>
                <w:bCs/>
                <w:sz w:val="22"/>
                <w:lang w:val="hy-AM"/>
              </w:rPr>
            </w:pPr>
            <w:r>
              <w:t xml:space="preserve">г. Иджеван, </w:t>
            </w:r>
            <w:proofErr w:type="spellStart"/>
            <w:r>
              <w:t>Теряна</w:t>
            </w:r>
            <w:proofErr w:type="spellEnd"/>
            <w:r>
              <w:t xml:space="preserve"> 12</w:t>
            </w:r>
          </w:p>
        </w:tc>
        <w:tc>
          <w:tcPr>
            <w:tcW w:w="4545" w:type="dxa"/>
            <w:tcBorders>
              <w:top w:val="single" w:sz="4" w:space="0" w:color="auto"/>
              <w:left w:val="single" w:sz="4" w:space="0" w:color="auto"/>
              <w:bottom w:val="single" w:sz="4" w:space="0" w:color="auto"/>
              <w:right w:val="single" w:sz="4" w:space="0" w:color="auto"/>
            </w:tcBorders>
            <w:vAlign w:val="bottom"/>
            <w:hideMark/>
          </w:tcPr>
          <w:p w14:paraId="7C3DD68B" w14:textId="77777777" w:rsidR="00F248DF" w:rsidRDefault="00F248DF">
            <w:pPr>
              <w:jc w:val="center"/>
              <w:rPr>
                <w:rFonts w:ascii="Sylfaen" w:hAnsi="Sylfaen" w:cs="Sylfaen"/>
                <w:sz w:val="22"/>
                <w:lang w:val="hy-AM"/>
              </w:rPr>
            </w:pPr>
            <w:proofErr w:type="spellStart"/>
            <w:r>
              <w:rPr>
                <w:rFonts w:ascii="Calibri" w:hAnsi="Calibri"/>
                <w:color w:val="000000"/>
                <w:sz w:val="22"/>
              </w:rPr>
              <w:t>Olympian</w:t>
            </w:r>
            <w:proofErr w:type="spellEnd"/>
            <w:r>
              <w:rPr>
                <w:rFonts w:ascii="Calibri" w:hAnsi="Calibri"/>
                <w:color w:val="000000"/>
                <w:sz w:val="22"/>
              </w:rPr>
              <w:t xml:space="preserve"> GEP220-1 (220kVA)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6B5C7EB1" w14:textId="77777777" w:rsidR="00F248DF" w:rsidRDefault="00F248DF">
            <w:pPr>
              <w:jc w:val="center"/>
              <w:rPr>
                <w:rFonts w:ascii="Calibri" w:hAnsi="Calibri" w:cstheme="minorBidi"/>
                <w:color w:val="000000"/>
                <w:sz w:val="22"/>
                <w:lang w:val="en-US"/>
              </w:rPr>
            </w:pPr>
            <w:r>
              <w:rPr>
                <w:rFonts w:ascii="Calibri" w:hAnsi="Calibri"/>
                <w:color w:val="000000"/>
                <w:sz w:val="22"/>
              </w:rPr>
              <w:t>2013</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675313A" w14:textId="77777777" w:rsidR="00F248DF" w:rsidRDefault="00F248DF">
            <w:pPr>
              <w:jc w:val="center"/>
              <w:rPr>
                <w:rFonts w:ascii="Calibri" w:hAnsi="Calibri"/>
                <w:color w:val="000000"/>
                <w:sz w:val="22"/>
              </w:rPr>
            </w:pPr>
            <w:r>
              <w:rPr>
                <w:rFonts w:ascii="Calibri" w:hAnsi="Calibri"/>
                <w:color w:val="000000"/>
                <w:sz w:val="22"/>
              </w:rPr>
              <w:t>64.4</w:t>
            </w:r>
          </w:p>
        </w:tc>
      </w:tr>
      <w:tr w:rsidR="00F248DF" w14:paraId="51E89B6E"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1E8C2AD5" w14:textId="77777777" w:rsidR="00F248DF" w:rsidRDefault="00F248DF">
            <w:pPr>
              <w:jc w:val="center"/>
              <w:rPr>
                <w:rFonts w:ascii="Sylfaen" w:hAnsi="Sylfaen" w:cs="Sylfaen"/>
                <w:bCs/>
                <w:sz w:val="22"/>
                <w:lang w:val="hy-AM"/>
              </w:rPr>
            </w:pPr>
            <w:r>
              <w:rPr>
                <w:rFonts w:ascii="Sylfaen" w:hAnsi="Sylfaen" w:cs="Sylfaen"/>
                <w:bCs/>
                <w:sz w:val="22"/>
                <w:lang w:val="hy-AM"/>
              </w:rPr>
              <w:t>6</w:t>
            </w:r>
          </w:p>
        </w:tc>
        <w:tc>
          <w:tcPr>
            <w:tcW w:w="4228" w:type="dxa"/>
            <w:tcBorders>
              <w:top w:val="single" w:sz="4" w:space="0" w:color="auto"/>
              <w:left w:val="single" w:sz="4" w:space="0" w:color="auto"/>
              <w:bottom w:val="single" w:sz="4" w:space="0" w:color="auto"/>
              <w:right w:val="single" w:sz="4" w:space="0" w:color="auto"/>
            </w:tcBorders>
            <w:hideMark/>
          </w:tcPr>
          <w:p w14:paraId="0253E235" w14:textId="77777777" w:rsidR="00F248DF" w:rsidRDefault="00F248DF">
            <w:pPr>
              <w:jc w:val="center"/>
              <w:rPr>
                <w:rFonts w:ascii="Sylfaen" w:hAnsi="Sylfaen" w:cs="Sylfaen"/>
                <w:bCs/>
                <w:sz w:val="22"/>
                <w:lang w:val="hy-AM"/>
              </w:rPr>
            </w:pPr>
            <w:r>
              <w:t xml:space="preserve">г. </w:t>
            </w:r>
            <w:proofErr w:type="spellStart"/>
            <w:r>
              <w:t>Ехегнадзор</w:t>
            </w:r>
            <w:proofErr w:type="spellEnd"/>
            <w:r>
              <w:t>, Шаумяна 1</w:t>
            </w:r>
          </w:p>
        </w:tc>
        <w:tc>
          <w:tcPr>
            <w:tcW w:w="4545" w:type="dxa"/>
            <w:tcBorders>
              <w:top w:val="single" w:sz="4" w:space="0" w:color="auto"/>
              <w:left w:val="single" w:sz="4" w:space="0" w:color="auto"/>
              <w:bottom w:val="single" w:sz="4" w:space="0" w:color="auto"/>
              <w:right w:val="single" w:sz="4" w:space="0" w:color="auto"/>
            </w:tcBorders>
            <w:vAlign w:val="bottom"/>
            <w:hideMark/>
          </w:tcPr>
          <w:p w14:paraId="6719C0E7" w14:textId="77777777" w:rsidR="00F248DF" w:rsidRDefault="00F248DF">
            <w:pPr>
              <w:jc w:val="center"/>
              <w:rPr>
                <w:rFonts w:ascii="Sylfaen" w:hAnsi="Sylfaen" w:cs="Sylfaen"/>
                <w:sz w:val="22"/>
                <w:lang w:val="hy-AM"/>
              </w:rPr>
            </w:pPr>
            <w:r>
              <w:rPr>
                <w:rFonts w:ascii="Calibri" w:hAnsi="Calibri"/>
                <w:color w:val="000000"/>
                <w:sz w:val="22"/>
              </w:rPr>
              <w:t>YANAN  4BTA3.9-G2 (40kVA)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620A39DB" w14:textId="77777777" w:rsidR="00F248DF" w:rsidRDefault="00F248DF">
            <w:pPr>
              <w:jc w:val="center"/>
              <w:rPr>
                <w:rFonts w:ascii="Calibri" w:hAnsi="Calibri" w:cstheme="minorBidi"/>
                <w:color w:val="000000"/>
                <w:sz w:val="22"/>
                <w:lang w:val="en-US"/>
              </w:rPr>
            </w:pPr>
            <w:r>
              <w:rPr>
                <w:rFonts w:ascii="Calibri" w:hAnsi="Calibri"/>
                <w:color w:val="000000"/>
                <w:sz w:val="22"/>
              </w:rPr>
              <w:t>2017</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D5A7288" w14:textId="77777777" w:rsidR="00F248DF" w:rsidRDefault="00F248DF">
            <w:pPr>
              <w:jc w:val="center"/>
              <w:rPr>
                <w:rFonts w:ascii="Calibri" w:hAnsi="Calibri"/>
                <w:color w:val="000000"/>
                <w:sz w:val="22"/>
              </w:rPr>
            </w:pPr>
            <w:r>
              <w:rPr>
                <w:rFonts w:ascii="Calibri" w:hAnsi="Calibri"/>
                <w:color w:val="000000"/>
                <w:sz w:val="22"/>
              </w:rPr>
              <w:t>182.1</w:t>
            </w:r>
          </w:p>
        </w:tc>
      </w:tr>
      <w:tr w:rsidR="00F248DF" w14:paraId="3231710E"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639FA480" w14:textId="77777777" w:rsidR="00F248DF" w:rsidRDefault="00F248DF">
            <w:pPr>
              <w:jc w:val="center"/>
              <w:rPr>
                <w:rFonts w:ascii="Sylfaen" w:hAnsi="Sylfaen" w:cs="Sylfaen"/>
                <w:bCs/>
                <w:sz w:val="22"/>
                <w:lang w:val="hy-AM"/>
              </w:rPr>
            </w:pPr>
            <w:r>
              <w:rPr>
                <w:rFonts w:ascii="Sylfaen" w:hAnsi="Sylfaen" w:cs="Sylfaen"/>
                <w:bCs/>
                <w:sz w:val="22"/>
                <w:lang w:val="hy-AM"/>
              </w:rPr>
              <w:t>7</w:t>
            </w:r>
          </w:p>
        </w:tc>
        <w:tc>
          <w:tcPr>
            <w:tcW w:w="4228" w:type="dxa"/>
            <w:tcBorders>
              <w:top w:val="single" w:sz="4" w:space="0" w:color="auto"/>
              <w:left w:val="single" w:sz="4" w:space="0" w:color="auto"/>
              <w:bottom w:val="single" w:sz="4" w:space="0" w:color="auto"/>
              <w:right w:val="single" w:sz="4" w:space="0" w:color="auto"/>
            </w:tcBorders>
            <w:hideMark/>
          </w:tcPr>
          <w:p w14:paraId="7E769EA9" w14:textId="77777777" w:rsidR="00F248DF" w:rsidRDefault="00F248DF">
            <w:pPr>
              <w:jc w:val="center"/>
              <w:rPr>
                <w:rFonts w:ascii="Sylfaen" w:hAnsi="Sylfaen" w:cs="Sylfaen"/>
                <w:bCs/>
                <w:sz w:val="22"/>
                <w:lang w:val="hy-AM"/>
              </w:rPr>
            </w:pPr>
            <w:r>
              <w:t xml:space="preserve">г. Аштарак, </w:t>
            </w:r>
            <w:proofErr w:type="spellStart"/>
            <w:r>
              <w:t>Аштаракеци</w:t>
            </w:r>
            <w:proofErr w:type="spellEnd"/>
            <w:r>
              <w:t xml:space="preserve"> 7</w:t>
            </w:r>
          </w:p>
        </w:tc>
        <w:tc>
          <w:tcPr>
            <w:tcW w:w="4545" w:type="dxa"/>
            <w:tcBorders>
              <w:top w:val="single" w:sz="4" w:space="0" w:color="auto"/>
              <w:left w:val="single" w:sz="4" w:space="0" w:color="auto"/>
              <w:bottom w:val="single" w:sz="4" w:space="0" w:color="auto"/>
              <w:right w:val="single" w:sz="4" w:space="0" w:color="auto"/>
            </w:tcBorders>
            <w:vAlign w:val="bottom"/>
            <w:hideMark/>
          </w:tcPr>
          <w:p w14:paraId="27B1A345" w14:textId="77777777" w:rsidR="00F248DF" w:rsidRDefault="00F248DF">
            <w:pPr>
              <w:jc w:val="center"/>
              <w:rPr>
                <w:rFonts w:ascii="Sylfaen" w:hAnsi="Sylfaen" w:cs="Sylfaen"/>
                <w:sz w:val="22"/>
                <w:lang w:val="hy-AM"/>
              </w:rPr>
            </w:pPr>
            <w:r>
              <w:rPr>
                <w:rFonts w:ascii="Calibri" w:hAnsi="Calibri"/>
                <w:color w:val="000000"/>
                <w:sz w:val="22"/>
              </w:rPr>
              <w:t>YANAN  4BTA3.9-G2 (40kVA)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64D15ADE" w14:textId="77777777" w:rsidR="00F248DF" w:rsidRDefault="00F248DF">
            <w:pPr>
              <w:jc w:val="center"/>
              <w:rPr>
                <w:rFonts w:ascii="Calibri" w:hAnsi="Calibri" w:cstheme="minorBidi"/>
                <w:color w:val="000000"/>
                <w:sz w:val="22"/>
                <w:lang w:val="en-US"/>
              </w:rPr>
            </w:pPr>
            <w:r>
              <w:rPr>
                <w:rFonts w:ascii="Calibri" w:hAnsi="Calibri"/>
                <w:color w:val="000000"/>
                <w:sz w:val="22"/>
              </w:rPr>
              <w:t>2016</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E97D775" w14:textId="77777777" w:rsidR="00F248DF" w:rsidRDefault="00F248DF">
            <w:pPr>
              <w:jc w:val="center"/>
              <w:rPr>
                <w:rFonts w:ascii="Calibri" w:hAnsi="Calibri"/>
                <w:color w:val="000000"/>
                <w:sz w:val="22"/>
              </w:rPr>
            </w:pPr>
            <w:r>
              <w:rPr>
                <w:rFonts w:ascii="Calibri" w:hAnsi="Calibri"/>
                <w:color w:val="000000"/>
                <w:sz w:val="22"/>
              </w:rPr>
              <w:t>164.19</w:t>
            </w:r>
          </w:p>
        </w:tc>
      </w:tr>
      <w:tr w:rsidR="00F248DF" w14:paraId="2DECAC83"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2DCAFFDA" w14:textId="77777777" w:rsidR="00F248DF" w:rsidRDefault="00F248DF">
            <w:pPr>
              <w:jc w:val="center"/>
              <w:rPr>
                <w:rFonts w:ascii="Sylfaen" w:hAnsi="Sylfaen" w:cs="Sylfaen"/>
                <w:bCs/>
                <w:sz w:val="22"/>
                <w:lang w:val="hy-AM"/>
              </w:rPr>
            </w:pPr>
            <w:r>
              <w:rPr>
                <w:rFonts w:ascii="Sylfaen" w:hAnsi="Sylfaen" w:cs="Sylfaen"/>
                <w:bCs/>
                <w:sz w:val="22"/>
                <w:lang w:val="hy-AM"/>
              </w:rPr>
              <w:t>8</w:t>
            </w:r>
          </w:p>
        </w:tc>
        <w:tc>
          <w:tcPr>
            <w:tcW w:w="4228" w:type="dxa"/>
            <w:tcBorders>
              <w:top w:val="single" w:sz="4" w:space="0" w:color="auto"/>
              <w:left w:val="single" w:sz="4" w:space="0" w:color="auto"/>
              <w:bottom w:val="single" w:sz="4" w:space="0" w:color="auto"/>
              <w:right w:val="single" w:sz="4" w:space="0" w:color="auto"/>
            </w:tcBorders>
            <w:hideMark/>
          </w:tcPr>
          <w:p w14:paraId="5FC618E6" w14:textId="77777777" w:rsidR="00F248DF" w:rsidRDefault="00F248DF">
            <w:pPr>
              <w:jc w:val="center"/>
              <w:rPr>
                <w:rFonts w:ascii="Sylfaen" w:hAnsi="Sylfaen" w:cs="Sylfaen"/>
                <w:bCs/>
                <w:sz w:val="22"/>
                <w:lang w:val="hy-AM"/>
              </w:rPr>
            </w:pPr>
            <w:r>
              <w:t xml:space="preserve">г. Абовян, </w:t>
            </w:r>
            <w:proofErr w:type="spellStart"/>
            <w:r>
              <w:t>Атиси</w:t>
            </w:r>
            <w:proofErr w:type="spellEnd"/>
            <w:r>
              <w:t xml:space="preserve"> 8</w:t>
            </w:r>
          </w:p>
        </w:tc>
        <w:tc>
          <w:tcPr>
            <w:tcW w:w="4545" w:type="dxa"/>
            <w:tcBorders>
              <w:top w:val="single" w:sz="4" w:space="0" w:color="auto"/>
              <w:left w:val="single" w:sz="4" w:space="0" w:color="auto"/>
              <w:bottom w:val="single" w:sz="4" w:space="0" w:color="auto"/>
              <w:right w:val="single" w:sz="4" w:space="0" w:color="auto"/>
            </w:tcBorders>
            <w:vAlign w:val="bottom"/>
            <w:hideMark/>
          </w:tcPr>
          <w:p w14:paraId="4DB60D11" w14:textId="77777777" w:rsidR="00F248DF" w:rsidRDefault="00F248DF">
            <w:pPr>
              <w:jc w:val="center"/>
              <w:rPr>
                <w:rFonts w:ascii="Sylfaen" w:hAnsi="Sylfaen" w:cs="Sylfaen"/>
                <w:sz w:val="22"/>
                <w:lang w:val="hy-AM"/>
              </w:rPr>
            </w:pPr>
            <w:r>
              <w:rPr>
                <w:rFonts w:ascii="Calibri" w:hAnsi="Calibri"/>
                <w:color w:val="000000"/>
                <w:sz w:val="22"/>
              </w:rPr>
              <w:t>YANAN  4BTA3.9-G2 (40kVA)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5C201306" w14:textId="77777777" w:rsidR="00F248DF" w:rsidRDefault="00F248DF">
            <w:pPr>
              <w:jc w:val="center"/>
              <w:rPr>
                <w:rFonts w:ascii="Calibri" w:hAnsi="Calibri" w:cstheme="minorBidi"/>
                <w:color w:val="000000"/>
                <w:sz w:val="22"/>
                <w:lang w:val="en-US"/>
              </w:rPr>
            </w:pPr>
            <w:r>
              <w:rPr>
                <w:rFonts w:ascii="Calibri" w:hAnsi="Calibri"/>
                <w:color w:val="000000"/>
                <w:sz w:val="22"/>
              </w:rPr>
              <w:t>2019</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586C2D1" w14:textId="77777777" w:rsidR="00F248DF" w:rsidRDefault="00F248DF">
            <w:pPr>
              <w:jc w:val="center"/>
              <w:rPr>
                <w:rFonts w:ascii="Calibri" w:hAnsi="Calibri"/>
                <w:color w:val="000000"/>
                <w:sz w:val="22"/>
              </w:rPr>
            </w:pPr>
            <w:r>
              <w:rPr>
                <w:rFonts w:ascii="Calibri" w:hAnsi="Calibri"/>
                <w:color w:val="000000"/>
                <w:sz w:val="22"/>
              </w:rPr>
              <w:t>23.39</w:t>
            </w:r>
          </w:p>
        </w:tc>
      </w:tr>
      <w:tr w:rsidR="00F248DF" w14:paraId="060A567E"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6BA2D63C" w14:textId="77777777" w:rsidR="00F248DF" w:rsidRDefault="00F248DF">
            <w:pPr>
              <w:jc w:val="center"/>
              <w:rPr>
                <w:rFonts w:ascii="Sylfaen" w:hAnsi="Sylfaen" w:cs="Sylfaen"/>
                <w:bCs/>
                <w:sz w:val="22"/>
                <w:lang w:val="hy-AM"/>
              </w:rPr>
            </w:pPr>
            <w:r>
              <w:rPr>
                <w:rFonts w:ascii="Sylfaen" w:hAnsi="Sylfaen" w:cs="Sylfaen"/>
                <w:bCs/>
                <w:sz w:val="22"/>
                <w:lang w:val="hy-AM"/>
              </w:rPr>
              <w:t>9</w:t>
            </w:r>
          </w:p>
        </w:tc>
        <w:tc>
          <w:tcPr>
            <w:tcW w:w="4228" w:type="dxa"/>
            <w:tcBorders>
              <w:top w:val="single" w:sz="4" w:space="0" w:color="auto"/>
              <w:left w:val="single" w:sz="4" w:space="0" w:color="auto"/>
              <w:bottom w:val="single" w:sz="4" w:space="0" w:color="auto"/>
              <w:right w:val="single" w:sz="4" w:space="0" w:color="auto"/>
            </w:tcBorders>
            <w:hideMark/>
          </w:tcPr>
          <w:p w14:paraId="6101A1EC" w14:textId="77777777" w:rsidR="00F248DF" w:rsidRDefault="00F248DF">
            <w:pPr>
              <w:jc w:val="center"/>
              <w:rPr>
                <w:rFonts w:ascii="Sylfaen" w:hAnsi="Sylfaen" w:cs="Sylfaen"/>
                <w:bCs/>
                <w:sz w:val="22"/>
                <w:lang w:val="hy-AM"/>
              </w:rPr>
            </w:pPr>
            <w:r>
              <w:t xml:space="preserve">г. Ереван, Д. </w:t>
            </w:r>
            <w:proofErr w:type="spellStart"/>
            <w:r>
              <w:t>Маляна</w:t>
            </w:r>
            <w:proofErr w:type="spellEnd"/>
            <w:r>
              <w:t xml:space="preserve"> 37</w:t>
            </w:r>
          </w:p>
        </w:tc>
        <w:tc>
          <w:tcPr>
            <w:tcW w:w="4545" w:type="dxa"/>
            <w:tcBorders>
              <w:top w:val="single" w:sz="4" w:space="0" w:color="auto"/>
              <w:left w:val="single" w:sz="4" w:space="0" w:color="auto"/>
              <w:bottom w:val="single" w:sz="4" w:space="0" w:color="auto"/>
              <w:right w:val="single" w:sz="4" w:space="0" w:color="auto"/>
            </w:tcBorders>
            <w:vAlign w:val="bottom"/>
            <w:hideMark/>
          </w:tcPr>
          <w:p w14:paraId="16ADCAC1" w14:textId="77777777" w:rsidR="00F248DF" w:rsidRDefault="00F248DF">
            <w:pPr>
              <w:jc w:val="center"/>
              <w:rPr>
                <w:rFonts w:ascii="Sylfaen" w:hAnsi="Sylfaen" w:cs="Sylfaen"/>
                <w:sz w:val="22"/>
                <w:lang w:val="hy-AM"/>
              </w:rPr>
            </w:pPr>
            <w:proofErr w:type="spellStart"/>
            <w:r>
              <w:rPr>
                <w:rFonts w:ascii="Calibri" w:hAnsi="Calibri"/>
                <w:color w:val="000000"/>
                <w:sz w:val="22"/>
              </w:rPr>
              <w:t>Wilson</w:t>
            </w:r>
            <w:proofErr w:type="spellEnd"/>
            <w:r>
              <w:rPr>
                <w:rFonts w:ascii="Calibri" w:hAnsi="Calibri"/>
                <w:color w:val="000000"/>
                <w:sz w:val="22"/>
              </w:rPr>
              <w:t xml:space="preserve"> P500-1 (500kVA)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244816CC" w14:textId="77777777" w:rsidR="00F248DF" w:rsidRDefault="00F248DF">
            <w:pPr>
              <w:jc w:val="center"/>
              <w:rPr>
                <w:rFonts w:ascii="Calibri" w:hAnsi="Calibri" w:cstheme="minorBidi"/>
                <w:color w:val="000000"/>
                <w:sz w:val="22"/>
                <w:lang w:val="en-US"/>
              </w:rPr>
            </w:pPr>
            <w:r>
              <w:rPr>
                <w:rFonts w:ascii="Calibri" w:hAnsi="Calibri"/>
                <w:color w:val="000000"/>
                <w:sz w:val="22"/>
              </w:rPr>
              <w:t>2015</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C9F4AED" w14:textId="77777777" w:rsidR="00F248DF" w:rsidRDefault="00F248DF">
            <w:pPr>
              <w:jc w:val="center"/>
              <w:rPr>
                <w:rFonts w:ascii="Calibri" w:hAnsi="Calibri"/>
                <w:color w:val="000000"/>
                <w:sz w:val="22"/>
                <w:lang w:val="hy-AM"/>
              </w:rPr>
            </w:pPr>
            <w:r>
              <w:rPr>
                <w:rFonts w:ascii="Calibri" w:hAnsi="Calibri"/>
                <w:color w:val="000000"/>
                <w:sz w:val="22"/>
                <w:lang w:val="hy-AM"/>
              </w:rPr>
              <w:t>284</w:t>
            </w:r>
            <w:r>
              <w:rPr>
                <w:rFonts w:ascii="Calibri" w:hAnsi="Calibri"/>
                <w:color w:val="000000"/>
                <w:sz w:val="22"/>
              </w:rPr>
              <w:t>.</w:t>
            </w:r>
            <w:r>
              <w:rPr>
                <w:rFonts w:ascii="Calibri" w:hAnsi="Calibri"/>
                <w:color w:val="000000"/>
                <w:sz w:val="22"/>
                <w:lang w:val="hy-AM"/>
              </w:rPr>
              <w:t>1</w:t>
            </w:r>
          </w:p>
        </w:tc>
      </w:tr>
      <w:tr w:rsidR="00F248DF" w14:paraId="45DC3540"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55A4E4EE" w14:textId="77777777" w:rsidR="00F248DF" w:rsidRDefault="00F248DF">
            <w:pPr>
              <w:jc w:val="center"/>
              <w:rPr>
                <w:rFonts w:ascii="Sylfaen" w:hAnsi="Sylfaen" w:cs="Sylfaen"/>
                <w:bCs/>
                <w:sz w:val="22"/>
                <w:lang w:val="hy-AM"/>
              </w:rPr>
            </w:pPr>
            <w:r>
              <w:rPr>
                <w:rFonts w:ascii="Sylfaen" w:hAnsi="Sylfaen" w:cs="Sylfaen"/>
                <w:bCs/>
                <w:sz w:val="22"/>
                <w:lang w:val="hy-AM"/>
              </w:rPr>
              <w:t>10</w:t>
            </w:r>
          </w:p>
        </w:tc>
        <w:tc>
          <w:tcPr>
            <w:tcW w:w="4228" w:type="dxa"/>
            <w:tcBorders>
              <w:top w:val="single" w:sz="4" w:space="0" w:color="auto"/>
              <w:left w:val="single" w:sz="4" w:space="0" w:color="auto"/>
              <w:bottom w:val="single" w:sz="4" w:space="0" w:color="auto"/>
              <w:right w:val="single" w:sz="4" w:space="0" w:color="auto"/>
            </w:tcBorders>
            <w:hideMark/>
          </w:tcPr>
          <w:p w14:paraId="31EF7167" w14:textId="77777777" w:rsidR="00F248DF" w:rsidRDefault="00F248DF">
            <w:pPr>
              <w:jc w:val="center"/>
              <w:rPr>
                <w:rFonts w:ascii="Sylfaen" w:hAnsi="Sylfaen" w:cs="Sylfaen"/>
                <w:bCs/>
                <w:sz w:val="22"/>
                <w:lang w:val="hy-AM"/>
              </w:rPr>
            </w:pPr>
            <w:r>
              <w:t xml:space="preserve">г. Ереван, Д. </w:t>
            </w:r>
            <w:proofErr w:type="spellStart"/>
            <w:r>
              <w:t>Маляна</w:t>
            </w:r>
            <w:proofErr w:type="spellEnd"/>
            <w:r>
              <w:t xml:space="preserve"> 37</w:t>
            </w:r>
          </w:p>
        </w:tc>
        <w:tc>
          <w:tcPr>
            <w:tcW w:w="4545" w:type="dxa"/>
            <w:tcBorders>
              <w:top w:val="single" w:sz="4" w:space="0" w:color="auto"/>
              <w:left w:val="single" w:sz="4" w:space="0" w:color="auto"/>
              <w:bottom w:val="single" w:sz="4" w:space="0" w:color="auto"/>
              <w:right w:val="single" w:sz="4" w:space="0" w:color="auto"/>
            </w:tcBorders>
            <w:vAlign w:val="bottom"/>
            <w:hideMark/>
          </w:tcPr>
          <w:p w14:paraId="49DE4852" w14:textId="77777777" w:rsidR="00F248DF" w:rsidRDefault="00F248DF">
            <w:pPr>
              <w:jc w:val="center"/>
              <w:rPr>
                <w:rFonts w:ascii="Sylfaen" w:hAnsi="Sylfaen" w:cs="Sylfaen"/>
                <w:sz w:val="22"/>
                <w:lang w:val="hy-AM"/>
              </w:rPr>
            </w:pPr>
            <w:proofErr w:type="spellStart"/>
            <w:r>
              <w:rPr>
                <w:rFonts w:ascii="Calibri" w:hAnsi="Calibri"/>
                <w:color w:val="000000"/>
                <w:sz w:val="22"/>
              </w:rPr>
              <w:t>Coelmo</w:t>
            </w:r>
            <w:proofErr w:type="spellEnd"/>
            <w:r>
              <w:rPr>
                <w:rFonts w:ascii="Calibri" w:hAnsi="Calibri"/>
                <w:color w:val="000000"/>
                <w:sz w:val="22"/>
              </w:rPr>
              <w:t xml:space="preserve"> FDT4N (75kVA)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6F894BB3" w14:textId="77777777" w:rsidR="00F248DF" w:rsidRDefault="00F248DF">
            <w:pPr>
              <w:jc w:val="center"/>
              <w:rPr>
                <w:rFonts w:ascii="Calibri" w:hAnsi="Calibri" w:cstheme="minorBidi"/>
                <w:color w:val="000000"/>
                <w:sz w:val="22"/>
                <w:lang w:val="en-US"/>
              </w:rPr>
            </w:pPr>
            <w:r>
              <w:rPr>
                <w:rFonts w:ascii="Calibri" w:hAnsi="Calibri"/>
                <w:color w:val="000000"/>
                <w:sz w:val="22"/>
              </w:rPr>
              <w:t>2015</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12A1109" w14:textId="77777777" w:rsidR="00F248DF" w:rsidRDefault="00F248DF">
            <w:pPr>
              <w:jc w:val="center"/>
              <w:rPr>
                <w:rFonts w:ascii="Calibri" w:hAnsi="Calibri"/>
                <w:color w:val="000000"/>
                <w:sz w:val="22"/>
              </w:rPr>
            </w:pPr>
            <w:r>
              <w:rPr>
                <w:rFonts w:ascii="Calibri" w:hAnsi="Calibri"/>
                <w:color w:val="000000"/>
                <w:sz w:val="22"/>
              </w:rPr>
              <w:t>37.44</w:t>
            </w:r>
          </w:p>
        </w:tc>
      </w:tr>
      <w:tr w:rsidR="00F248DF" w14:paraId="3EBE8A16" w14:textId="77777777" w:rsidTr="00F248DF">
        <w:tc>
          <w:tcPr>
            <w:tcW w:w="587" w:type="dxa"/>
            <w:tcBorders>
              <w:top w:val="single" w:sz="4" w:space="0" w:color="auto"/>
              <w:left w:val="single" w:sz="4" w:space="0" w:color="auto"/>
              <w:bottom w:val="single" w:sz="4" w:space="0" w:color="auto"/>
              <w:right w:val="single" w:sz="4" w:space="0" w:color="auto"/>
            </w:tcBorders>
            <w:hideMark/>
          </w:tcPr>
          <w:p w14:paraId="2BF3ADD2" w14:textId="77777777" w:rsidR="00F248DF" w:rsidRDefault="00F248DF">
            <w:pPr>
              <w:jc w:val="center"/>
              <w:rPr>
                <w:rFonts w:ascii="Sylfaen" w:hAnsi="Sylfaen" w:cs="Sylfaen"/>
                <w:bCs/>
                <w:sz w:val="22"/>
                <w:lang w:val="hy-AM"/>
              </w:rPr>
            </w:pPr>
            <w:r>
              <w:rPr>
                <w:rFonts w:ascii="Sylfaen" w:hAnsi="Sylfaen" w:cs="Sylfaen"/>
                <w:bCs/>
                <w:sz w:val="22"/>
                <w:lang w:val="hy-AM"/>
              </w:rPr>
              <w:t>11</w:t>
            </w:r>
          </w:p>
        </w:tc>
        <w:tc>
          <w:tcPr>
            <w:tcW w:w="4228" w:type="dxa"/>
            <w:tcBorders>
              <w:top w:val="single" w:sz="4" w:space="0" w:color="auto"/>
              <w:left w:val="single" w:sz="4" w:space="0" w:color="auto"/>
              <w:bottom w:val="single" w:sz="4" w:space="0" w:color="auto"/>
              <w:right w:val="single" w:sz="4" w:space="0" w:color="auto"/>
            </w:tcBorders>
            <w:hideMark/>
          </w:tcPr>
          <w:p w14:paraId="3E6020DD" w14:textId="77777777" w:rsidR="00F248DF" w:rsidRDefault="00F248DF">
            <w:pPr>
              <w:jc w:val="center"/>
              <w:rPr>
                <w:rFonts w:ascii="Sylfaen" w:hAnsi="Sylfaen" w:cs="Sylfaen"/>
                <w:bCs/>
                <w:sz w:val="22"/>
                <w:lang w:val="hy-AM"/>
              </w:rPr>
            </w:pPr>
            <w:r>
              <w:t xml:space="preserve">г. Арташат, А. </w:t>
            </w:r>
            <w:proofErr w:type="spellStart"/>
            <w:r>
              <w:t>Хачатрян</w:t>
            </w:r>
            <w:proofErr w:type="spellEnd"/>
            <w:r>
              <w:t xml:space="preserve"> 120</w:t>
            </w:r>
          </w:p>
        </w:tc>
        <w:tc>
          <w:tcPr>
            <w:tcW w:w="4545" w:type="dxa"/>
            <w:tcBorders>
              <w:top w:val="single" w:sz="4" w:space="0" w:color="auto"/>
              <w:left w:val="single" w:sz="4" w:space="0" w:color="auto"/>
              <w:bottom w:val="single" w:sz="4" w:space="0" w:color="auto"/>
              <w:right w:val="single" w:sz="4" w:space="0" w:color="auto"/>
            </w:tcBorders>
            <w:vAlign w:val="bottom"/>
            <w:hideMark/>
          </w:tcPr>
          <w:p w14:paraId="08D99462" w14:textId="77777777" w:rsidR="00F248DF" w:rsidRDefault="00F248DF">
            <w:pPr>
              <w:jc w:val="center"/>
              <w:rPr>
                <w:rFonts w:ascii="Sylfaen" w:hAnsi="Sylfaen" w:cs="Sylfaen"/>
                <w:sz w:val="22"/>
                <w:lang w:val="hy-AM"/>
              </w:rPr>
            </w:pPr>
            <w:r>
              <w:rPr>
                <w:rFonts w:ascii="Calibri" w:hAnsi="Calibri"/>
                <w:color w:val="000000"/>
                <w:sz w:val="22"/>
              </w:rPr>
              <w:t>YANAN  4BTA3.9-G2 (40kVA)</w:t>
            </w:r>
          </w:p>
        </w:tc>
        <w:tc>
          <w:tcPr>
            <w:tcW w:w="2684" w:type="dxa"/>
            <w:tcBorders>
              <w:top w:val="single" w:sz="4" w:space="0" w:color="auto"/>
              <w:left w:val="single" w:sz="4" w:space="0" w:color="auto"/>
              <w:bottom w:val="single" w:sz="4" w:space="0" w:color="auto"/>
              <w:right w:val="single" w:sz="4" w:space="0" w:color="auto"/>
            </w:tcBorders>
            <w:vAlign w:val="center"/>
            <w:hideMark/>
          </w:tcPr>
          <w:p w14:paraId="1E1E1BC4" w14:textId="77777777" w:rsidR="00F248DF" w:rsidRDefault="00F248DF">
            <w:pPr>
              <w:jc w:val="center"/>
              <w:rPr>
                <w:rFonts w:ascii="Calibri" w:hAnsi="Calibri" w:cstheme="minorBidi"/>
                <w:color w:val="000000"/>
                <w:sz w:val="22"/>
                <w:lang w:val="en-US"/>
              </w:rPr>
            </w:pPr>
            <w:r>
              <w:rPr>
                <w:rFonts w:ascii="Calibri" w:hAnsi="Calibri"/>
                <w:color w:val="000000"/>
                <w:sz w:val="22"/>
              </w:rPr>
              <w:t>2017</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41BEF78" w14:textId="77777777" w:rsidR="00F248DF" w:rsidRDefault="00F248DF">
            <w:pPr>
              <w:jc w:val="center"/>
              <w:rPr>
                <w:rFonts w:ascii="Calibri" w:hAnsi="Calibri"/>
                <w:color w:val="000000"/>
                <w:sz w:val="22"/>
              </w:rPr>
            </w:pPr>
            <w:r>
              <w:rPr>
                <w:rFonts w:ascii="Calibri" w:hAnsi="Calibri"/>
                <w:color w:val="000000"/>
                <w:sz w:val="22"/>
              </w:rPr>
              <w:t>0</w:t>
            </w:r>
          </w:p>
        </w:tc>
      </w:tr>
    </w:tbl>
    <w:p w14:paraId="2EC45060" w14:textId="77777777" w:rsidR="00F248DF" w:rsidRDefault="00F248DF" w:rsidP="00F248DF">
      <w:pPr>
        <w:jc w:val="center"/>
        <w:rPr>
          <w:rFonts w:ascii="Sylfaen" w:hAnsi="Sylfaen" w:cs="Sylfaen"/>
          <w:b/>
          <w:sz w:val="22"/>
          <w:szCs w:val="22"/>
          <w:lang w:val="hy-AM"/>
        </w:rPr>
      </w:pPr>
    </w:p>
    <w:p w14:paraId="40ABC1E0" w14:textId="77777777" w:rsidR="00F248DF" w:rsidRDefault="00F248DF" w:rsidP="00F248DF">
      <w:pPr>
        <w:jc w:val="right"/>
        <w:rPr>
          <w:rFonts w:ascii="Sylfaen" w:hAnsi="Sylfaen" w:cs="Sylfaen"/>
          <w:b/>
          <w:sz w:val="22"/>
          <w:lang w:val="hy-AM"/>
        </w:rPr>
      </w:pPr>
    </w:p>
    <w:p w14:paraId="18398EA9" w14:textId="77777777" w:rsidR="00F248DF" w:rsidRDefault="00F248DF" w:rsidP="00F248DF">
      <w:pPr>
        <w:jc w:val="right"/>
        <w:rPr>
          <w:rFonts w:ascii="Sylfaen" w:hAnsi="Sylfaen" w:cs="Sylfaen"/>
          <w:b/>
          <w:i/>
          <w:iCs/>
          <w:sz w:val="22"/>
          <w:lang w:val="hy-AM"/>
        </w:rPr>
      </w:pPr>
      <w:r>
        <w:rPr>
          <w:rFonts w:ascii="Sylfaen" w:hAnsi="Sylfaen" w:cs="Sylfaen"/>
          <w:b/>
          <w:i/>
          <w:iCs/>
          <w:sz w:val="22"/>
          <w:lang w:val="hy-AM"/>
        </w:rPr>
        <w:t>Приложение 2</w:t>
      </w:r>
    </w:p>
    <w:p w14:paraId="7322AC87" w14:textId="77777777" w:rsidR="00F248DF" w:rsidRDefault="00F248DF" w:rsidP="00F248DF">
      <w:pPr>
        <w:jc w:val="center"/>
        <w:rPr>
          <w:rFonts w:ascii="Sylfaen" w:hAnsi="Sylfaen" w:cstheme="minorBidi"/>
          <w:b/>
          <w:sz w:val="22"/>
          <w:lang w:val="hy-AM"/>
        </w:rPr>
      </w:pPr>
      <w:r>
        <w:rPr>
          <w:rFonts w:ascii="Sylfaen" w:hAnsi="Sylfaen"/>
          <w:b/>
          <w:sz w:val="22"/>
          <w:lang w:val="hy-AM"/>
        </w:rPr>
        <w:t>Проверка/обслуживание дизель-генераторного оборудования</w:t>
      </w:r>
    </w:p>
    <w:p w14:paraId="1441ADA8" w14:textId="77777777" w:rsidR="00F248DF" w:rsidRDefault="00F248DF" w:rsidP="00F248DF">
      <w:pPr>
        <w:jc w:val="center"/>
        <w:rPr>
          <w:rFonts w:ascii="Sylfaen" w:hAnsi="Sylfaen"/>
          <w:b/>
          <w:sz w:val="22"/>
          <w:lang w:val="hy-AM"/>
        </w:rPr>
      </w:pPr>
    </w:p>
    <w:p w14:paraId="36AFCE30" w14:textId="77777777" w:rsidR="00F248DF" w:rsidRDefault="00F248DF" w:rsidP="00F248DF">
      <w:pPr>
        <w:autoSpaceDE w:val="0"/>
        <w:autoSpaceDN w:val="0"/>
        <w:adjustRightInd w:val="0"/>
        <w:spacing w:line="288" w:lineRule="auto"/>
        <w:jc w:val="both"/>
        <w:rPr>
          <w:rFonts w:ascii="Sylfaen" w:hAnsi="Sylfaen"/>
          <w:bCs/>
          <w:sz w:val="22"/>
          <w:lang w:val="hy-AM"/>
        </w:rPr>
      </w:pPr>
      <w:r>
        <w:rPr>
          <w:rFonts w:ascii="Sylfaen" w:hAnsi="Sylfaen"/>
          <w:bCs/>
          <w:sz w:val="22"/>
          <w:lang w:val="hy-AM"/>
        </w:rPr>
        <w:t>В состав услуг по профилактическому обслуживанию входят:</w:t>
      </w:r>
    </w:p>
    <w:p w14:paraId="1185DE35"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t>Осмотр внешнего состояния дизель-генераторного оборудования (ДГО) для выявления дефектов, утечек и повреждений. Не должно быть: повреждений окрашенных поверхностей/покрытия корпуса, трещин и деформаций корпусов, крышек и элементов крепления, повреждений изоляции кабелей, следов перегрева и подгорания. При необходимости проводятся восстановительные работы.</w:t>
      </w:r>
    </w:p>
    <w:p w14:paraId="57AA57C4"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t>Осмотр работы дверей и замков, наличия крышек и защитных панелей и возможности их беспрепятственного снятия.</w:t>
      </w:r>
    </w:p>
    <w:p w14:paraId="3CF5E31A"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t>Осмотр надежности присоединения внешних проводов и кабелей к входным и выходным контактам. Проверяется надежность электрических соединений (разъемов). Осмотр осуществляется вручную путем подтяжки контактов с помощью стандартного инструмента. При необходимости крепится соответствующими материалами.</w:t>
      </w:r>
    </w:p>
    <w:p w14:paraId="401641AC"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t>Осмотр топливного бака, топливопровода (линии), проверка состояния измерительных трубок, заглушек и других клапанов и кранов на предмет обнаружения утечек. Все обнаруженные дефекты должны быть устранены ремонтом или заменой.</w:t>
      </w:r>
    </w:p>
    <w:p w14:paraId="30E24C89"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t>Замена запасных частей и других расходных материалов производится в соответствии с рекомендациями заводов-изготовителей.</w:t>
      </w:r>
    </w:p>
    <w:p w14:paraId="749EF091"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t>Проверка ДГУ на загрязненность и запыленность. Очистка оборудования от грязи и пыли с помощью воздушного компрессора.</w:t>
      </w:r>
    </w:p>
    <w:p w14:paraId="107FF1DA"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t>Замена моторного масла производится сразу по истечении количества моточасов и/или, в зависимости от качественных свойств масла, не реже одного раза в указанный заказчиком срок (не более чем для половины обслуживаемых генераторов).</w:t>
      </w:r>
    </w:p>
    <w:p w14:paraId="176DDF63" w14:textId="77777777" w:rsidR="00F248DF" w:rsidRDefault="00F248DF" w:rsidP="00F248DF">
      <w:pPr>
        <w:numPr>
          <w:ilvl w:val="0"/>
          <w:numId w:val="35"/>
        </w:numPr>
        <w:autoSpaceDE w:val="0"/>
        <w:autoSpaceDN w:val="0"/>
        <w:adjustRightInd w:val="0"/>
        <w:spacing w:line="288" w:lineRule="auto"/>
        <w:jc w:val="both"/>
        <w:rPr>
          <w:rFonts w:ascii="Sylfaen" w:hAnsi="Sylfaen"/>
          <w:bCs/>
          <w:sz w:val="22"/>
          <w:lang w:val="hy-AM"/>
        </w:rPr>
      </w:pPr>
      <w:r>
        <w:rPr>
          <w:rFonts w:ascii="Sylfaen" w:hAnsi="Sylfaen"/>
          <w:bCs/>
          <w:sz w:val="22"/>
          <w:lang w:val="hy-AM"/>
        </w:rPr>
        <w:lastRenderedPageBreak/>
        <w:t>Замена масляного фильтра двигателя при замене масла (независимо от истечения моточасов).</w:t>
      </w:r>
    </w:p>
    <w:p w14:paraId="6D1F8C5D" w14:textId="77777777" w:rsidR="00F248DF" w:rsidRDefault="00F248DF" w:rsidP="00F248DF">
      <w:pPr>
        <w:numPr>
          <w:ilvl w:val="0"/>
          <w:numId w:val="35"/>
        </w:numPr>
        <w:autoSpaceDE w:val="0"/>
        <w:autoSpaceDN w:val="0"/>
        <w:adjustRightInd w:val="0"/>
        <w:spacing w:line="288" w:lineRule="auto"/>
        <w:jc w:val="both"/>
        <w:rPr>
          <w:rFonts w:ascii="Sylfaen" w:hAnsi="Sylfaen"/>
          <w:sz w:val="22"/>
          <w:lang w:val="hy-AM"/>
        </w:rPr>
      </w:pPr>
      <w:r>
        <w:rPr>
          <w:rFonts w:ascii="Sylfaen" w:hAnsi="Sylfaen"/>
          <w:bCs/>
          <w:sz w:val="22"/>
          <w:lang w:val="hy-AM"/>
        </w:rPr>
        <w:t>Замена остальных фильтров производится при техническом обслуживании или по мере необходимости, в случае обнаружения загрязнений.</w:t>
      </w:r>
    </w:p>
    <w:p w14:paraId="5ACCA074" w14:textId="77777777" w:rsidR="00F248DF" w:rsidRDefault="00F248DF" w:rsidP="00F248DF">
      <w:pPr>
        <w:tabs>
          <w:tab w:val="left" w:pos="1170"/>
        </w:tabs>
        <w:autoSpaceDE w:val="0"/>
        <w:autoSpaceDN w:val="0"/>
        <w:adjustRightInd w:val="0"/>
        <w:spacing w:line="288" w:lineRule="auto"/>
        <w:rPr>
          <w:rFonts w:ascii="Sylfaen" w:hAnsi="Sylfaen" w:cs="Arial Armenian"/>
          <w:color w:val="000000"/>
          <w:sz w:val="22"/>
          <w:lang w:val="hy-AM"/>
        </w:rPr>
      </w:pPr>
    </w:p>
    <w:p w14:paraId="773461E5" w14:textId="77777777" w:rsidR="00F248DF" w:rsidRDefault="00F248DF" w:rsidP="00F248DF">
      <w:pPr>
        <w:spacing w:line="288" w:lineRule="auto"/>
        <w:jc w:val="center"/>
        <w:rPr>
          <w:rFonts w:ascii="Sylfaen" w:hAnsi="Sylfaen" w:cstheme="minorBidi"/>
          <w:b/>
          <w:sz w:val="22"/>
          <w:lang w:val="hy-AM"/>
        </w:rPr>
      </w:pPr>
      <w:r>
        <w:rPr>
          <w:rFonts w:ascii="Sylfaen" w:hAnsi="Sylfaen"/>
          <w:b/>
          <w:sz w:val="22"/>
          <w:lang w:val="hy-AM"/>
        </w:rPr>
        <w:t>Общая проверка работоспособности и испытания дизель-генераторов (без нагрузки)</w:t>
      </w:r>
    </w:p>
    <w:p w14:paraId="2F9C93A4"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Комплексная проверка двигателя</w:t>
      </w:r>
    </w:p>
    <w:p w14:paraId="24D8C163"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Проверка системы зажигания с холостым ходом</w:t>
      </w:r>
    </w:p>
    <w:p w14:paraId="2A7FBF65"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Проверка системы охлаждения</w:t>
      </w:r>
    </w:p>
    <w:p w14:paraId="01DE43A9"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Проверка системы смазки</w:t>
      </w:r>
    </w:p>
    <w:p w14:paraId="46D66630"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Проверка выхлопной системы</w:t>
      </w:r>
    </w:p>
    <w:p w14:paraId="2A1B1755"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Проверка работы электросистемы</w:t>
      </w:r>
    </w:p>
    <w:p w14:paraId="6C5AE4D4"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Проверка работы панели управления и системы управления</w:t>
      </w:r>
    </w:p>
    <w:p w14:paraId="760987C2"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sz w:val="22"/>
          <w:lang w:val="hy-AM"/>
        </w:rPr>
      </w:pPr>
      <w:r>
        <w:rPr>
          <w:rFonts w:ascii="Sylfaen" w:hAnsi="Sylfaen"/>
          <w:sz w:val="22"/>
          <w:lang w:val="hy-AM"/>
        </w:rPr>
        <w:t>Тестирование, холостой ход.</w:t>
      </w:r>
    </w:p>
    <w:p w14:paraId="66AA094C" w14:textId="77777777" w:rsidR="00F248DF" w:rsidRDefault="00F248DF" w:rsidP="00F248DF">
      <w:pPr>
        <w:numPr>
          <w:ilvl w:val="0"/>
          <w:numId w:val="36"/>
        </w:numPr>
        <w:tabs>
          <w:tab w:val="left" w:pos="720"/>
        </w:tabs>
        <w:autoSpaceDE w:val="0"/>
        <w:autoSpaceDN w:val="0"/>
        <w:adjustRightInd w:val="0"/>
        <w:spacing w:line="288" w:lineRule="auto"/>
        <w:rPr>
          <w:rFonts w:ascii="Sylfaen" w:hAnsi="Sylfaen" w:cs="Arial Armenian"/>
          <w:sz w:val="22"/>
          <w:lang w:val="hy-AM"/>
        </w:rPr>
      </w:pPr>
      <w:r>
        <w:rPr>
          <w:rFonts w:ascii="Sylfaen" w:hAnsi="Sylfaen"/>
          <w:sz w:val="22"/>
          <w:lang w:val="hy-AM"/>
        </w:rPr>
        <w:t>Проверка аккумуляторной батареи. Если аккумуляторную батарею необходимо заменить, ее предоставляет Заказчик.</w:t>
      </w:r>
    </w:p>
    <w:p w14:paraId="24339123" w14:textId="77777777" w:rsidR="00F248DF" w:rsidRDefault="00F248DF" w:rsidP="00F248DF">
      <w:pPr>
        <w:tabs>
          <w:tab w:val="left" w:pos="1170"/>
        </w:tabs>
        <w:autoSpaceDE w:val="0"/>
        <w:autoSpaceDN w:val="0"/>
        <w:adjustRightInd w:val="0"/>
        <w:jc w:val="right"/>
        <w:rPr>
          <w:rFonts w:ascii="Sylfaen" w:hAnsi="Sylfaen" w:cs="Sylfaen"/>
          <w:b/>
          <w:i/>
          <w:iCs/>
          <w:sz w:val="22"/>
          <w:lang w:val="hy-AM"/>
        </w:rPr>
      </w:pPr>
      <w:r>
        <w:rPr>
          <w:rFonts w:ascii="Sylfaen" w:hAnsi="Sylfaen" w:cs="Sylfaen"/>
          <w:b/>
          <w:sz w:val="22"/>
          <w:lang w:val="hy-AM"/>
        </w:rPr>
        <w:br w:type="page"/>
      </w:r>
      <w:r>
        <w:rPr>
          <w:rFonts w:ascii="Sylfaen" w:hAnsi="Sylfaen" w:cs="Sylfaen"/>
          <w:b/>
          <w:i/>
          <w:iCs/>
          <w:sz w:val="22"/>
          <w:lang w:val="hy-AM"/>
        </w:rPr>
        <w:lastRenderedPageBreak/>
        <w:t>Приложение 3</w:t>
      </w:r>
    </w:p>
    <w:p w14:paraId="6953AE19" w14:textId="77777777" w:rsidR="00F248DF" w:rsidRDefault="00F248DF" w:rsidP="00F248DF">
      <w:pPr>
        <w:autoSpaceDE w:val="0"/>
        <w:autoSpaceDN w:val="0"/>
        <w:adjustRightInd w:val="0"/>
        <w:spacing w:line="288" w:lineRule="auto"/>
        <w:ind w:firstLine="360"/>
        <w:rPr>
          <w:rFonts w:ascii="Sylfaen" w:hAnsi="Sylfaen" w:cs="Arial Armenian"/>
          <w:b/>
          <w:bCs/>
          <w:color w:val="000000"/>
          <w:sz w:val="22"/>
          <w:lang w:val="hy-AM"/>
        </w:rPr>
      </w:pPr>
      <w:r>
        <w:rPr>
          <w:rFonts w:ascii="Sylfaen" w:hAnsi="Sylfaen"/>
          <w:b/>
          <w:sz w:val="22"/>
          <w:lang w:val="hy-AM"/>
        </w:rPr>
        <w:t>Услуги, входящие в аварийное обслуживание и ремонт</w:t>
      </w:r>
    </w:p>
    <w:p w14:paraId="4A4AF2BD"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cstheme="minorBidi"/>
          <w:sz w:val="22"/>
          <w:lang w:val="hy-AM"/>
        </w:rPr>
      </w:pPr>
      <w:r>
        <w:rPr>
          <w:rFonts w:ascii="Sylfaen" w:hAnsi="Sylfaen"/>
          <w:sz w:val="22"/>
          <w:lang w:val="hy-AM"/>
        </w:rPr>
        <w:t>Восстановление системы зажигания</w:t>
      </w:r>
    </w:p>
    <w:p w14:paraId="384F0797"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sz w:val="22"/>
          <w:lang w:val="hy-AM"/>
        </w:rPr>
      </w:pPr>
      <w:r>
        <w:rPr>
          <w:rFonts w:ascii="Sylfaen" w:hAnsi="Sylfaen"/>
          <w:sz w:val="22"/>
          <w:lang w:val="hy-AM"/>
        </w:rPr>
        <w:t>Восстановление системы охлаждения</w:t>
      </w:r>
    </w:p>
    <w:p w14:paraId="4AE2F7E8"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sz w:val="22"/>
          <w:lang w:val="hy-AM"/>
        </w:rPr>
      </w:pPr>
      <w:r>
        <w:rPr>
          <w:rFonts w:ascii="Sylfaen" w:hAnsi="Sylfaen"/>
          <w:sz w:val="22"/>
          <w:lang w:val="hy-AM"/>
        </w:rPr>
        <w:t>Восстановление системы смазки</w:t>
      </w:r>
    </w:p>
    <w:p w14:paraId="004D6723"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sz w:val="22"/>
          <w:lang w:val="hy-AM"/>
        </w:rPr>
      </w:pPr>
      <w:r>
        <w:rPr>
          <w:rFonts w:ascii="Sylfaen" w:hAnsi="Sylfaen"/>
          <w:sz w:val="22"/>
          <w:lang w:val="hy-AM"/>
        </w:rPr>
        <w:t>Восстановление выхлопной системы</w:t>
      </w:r>
    </w:p>
    <w:p w14:paraId="347A53C0"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sz w:val="22"/>
          <w:lang w:val="hy-AM"/>
        </w:rPr>
      </w:pPr>
      <w:r>
        <w:rPr>
          <w:rFonts w:ascii="Sylfaen" w:hAnsi="Sylfaen"/>
          <w:sz w:val="22"/>
          <w:lang w:val="hy-AM"/>
        </w:rPr>
        <w:t>Восстановление электрической (генераторной) системы</w:t>
      </w:r>
    </w:p>
    <w:p w14:paraId="53EBC2C5"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sz w:val="22"/>
          <w:lang w:val="hy-AM"/>
        </w:rPr>
      </w:pPr>
      <w:r>
        <w:rPr>
          <w:rFonts w:ascii="Sylfaen" w:hAnsi="Sylfaen"/>
          <w:sz w:val="22"/>
          <w:lang w:val="hy-AM"/>
        </w:rPr>
        <w:t>Восстановление рулевой системы</w:t>
      </w:r>
    </w:p>
    <w:p w14:paraId="169BD583"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sz w:val="22"/>
          <w:lang w:val="hy-AM"/>
        </w:rPr>
      </w:pPr>
      <w:r>
        <w:rPr>
          <w:rFonts w:ascii="Sylfaen" w:hAnsi="Sylfaen"/>
          <w:sz w:val="22"/>
          <w:lang w:val="hy-AM"/>
        </w:rPr>
        <w:t>Восстановление двигателя (без капитального ремонта)</w:t>
      </w:r>
    </w:p>
    <w:p w14:paraId="735AC32D" w14:textId="77777777" w:rsidR="00F248DF" w:rsidRDefault="00F248DF" w:rsidP="00F248DF">
      <w:pPr>
        <w:numPr>
          <w:ilvl w:val="0"/>
          <w:numId w:val="37"/>
        </w:numPr>
        <w:tabs>
          <w:tab w:val="left" w:pos="1170"/>
        </w:tabs>
        <w:autoSpaceDE w:val="0"/>
        <w:autoSpaceDN w:val="0"/>
        <w:adjustRightInd w:val="0"/>
        <w:spacing w:line="288" w:lineRule="auto"/>
        <w:rPr>
          <w:rFonts w:ascii="Sylfaen" w:hAnsi="Sylfaen"/>
          <w:sz w:val="22"/>
          <w:lang w:val="hy-AM"/>
        </w:rPr>
      </w:pPr>
      <w:r>
        <w:rPr>
          <w:rFonts w:ascii="Sylfaen" w:hAnsi="Sylfaen"/>
          <w:sz w:val="22"/>
          <w:lang w:val="hy-AM"/>
        </w:rPr>
        <w:t>Ремонт кузова, проверка дверей и клапанов, замена при необходимости.</w:t>
      </w:r>
    </w:p>
    <w:p w14:paraId="7BFE8536" w14:textId="77777777" w:rsidR="00F248DF" w:rsidRDefault="00F248DF" w:rsidP="00F248DF">
      <w:pPr>
        <w:tabs>
          <w:tab w:val="left" w:pos="1170"/>
        </w:tabs>
        <w:autoSpaceDE w:val="0"/>
        <w:autoSpaceDN w:val="0"/>
        <w:adjustRightInd w:val="0"/>
        <w:spacing w:line="288" w:lineRule="auto"/>
        <w:ind w:left="360"/>
        <w:rPr>
          <w:rFonts w:ascii="Sylfaen" w:hAnsi="Sylfaen"/>
          <w:sz w:val="22"/>
          <w:lang w:val="hy-AM"/>
        </w:rPr>
      </w:pPr>
    </w:p>
    <w:p w14:paraId="6E497029" w14:textId="77777777" w:rsidR="00F248DF" w:rsidRDefault="00F248DF" w:rsidP="00F248DF">
      <w:pPr>
        <w:tabs>
          <w:tab w:val="left" w:pos="1170"/>
        </w:tabs>
        <w:autoSpaceDE w:val="0"/>
        <w:autoSpaceDN w:val="0"/>
        <w:adjustRightInd w:val="0"/>
        <w:spacing w:line="288" w:lineRule="auto"/>
        <w:ind w:left="360"/>
        <w:rPr>
          <w:rFonts w:ascii="Sylfaen" w:hAnsi="Sylfaen"/>
          <w:b/>
          <w:sz w:val="22"/>
          <w:lang w:val="hy-AM"/>
        </w:rPr>
      </w:pPr>
      <w:r>
        <w:rPr>
          <w:rFonts w:ascii="Sylfaen" w:hAnsi="Sylfaen"/>
          <w:b/>
          <w:sz w:val="22"/>
          <w:lang w:val="hy-AM"/>
        </w:rPr>
        <w:t>Заправка дизель-генераторного оборудования</w:t>
      </w:r>
    </w:p>
    <w:p w14:paraId="1260C55D" w14:textId="77777777" w:rsidR="00F248DF" w:rsidRDefault="00F248DF" w:rsidP="00F248DF">
      <w:pPr>
        <w:numPr>
          <w:ilvl w:val="0"/>
          <w:numId w:val="38"/>
        </w:numPr>
        <w:autoSpaceDE w:val="0"/>
        <w:autoSpaceDN w:val="0"/>
        <w:adjustRightInd w:val="0"/>
        <w:spacing w:line="288" w:lineRule="auto"/>
        <w:rPr>
          <w:rFonts w:ascii="Sylfaen" w:hAnsi="Sylfaen"/>
          <w:bCs/>
          <w:sz w:val="22"/>
          <w:lang w:val="hy-AM"/>
        </w:rPr>
      </w:pPr>
      <w:r>
        <w:rPr>
          <w:rFonts w:ascii="Sylfaen" w:hAnsi="Sylfaen"/>
          <w:bCs/>
          <w:sz w:val="22"/>
          <w:lang w:val="hy-AM"/>
        </w:rPr>
        <w:t>Заказчик предоставляет Исполнителю талоны на топливо на необходимую сумму или (по своему выбору) оплачивает топливо по рыночной цене.</w:t>
      </w:r>
    </w:p>
    <w:p w14:paraId="25804CFD" w14:textId="77777777" w:rsidR="00F248DF" w:rsidRDefault="00F248DF" w:rsidP="00F248DF">
      <w:pPr>
        <w:numPr>
          <w:ilvl w:val="0"/>
          <w:numId w:val="38"/>
        </w:numPr>
        <w:autoSpaceDE w:val="0"/>
        <w:autoSpaceDN w:val="0"/>
        <w:adjustRightInd w:val="0"/>
        <w:spacing w:line="288" w:lineRule="auto"/>
        <w:rPr>
          <w:rFonts w:ascii="Sylfaen" w:hAnsi="Sylfaen"/>
          <w:bCs/>
          <w:sz w:val="22"/>
          <w:lang w:val="hy-AM"/>
        </w:rPr>
      </w:pPr>
      <w:r>
        <w:rPr>
          <w:rFonts w:ascii="Sylfaen" w:hAnsi="Sylfaen"/>
          <w:bCs/>
          <w:sz w:val="22"/>
          <w:lang w:val="hy-AM"/>
        </w:rPr>
        <w:t xml:space="preserve">Исполнитель несет ответственность за своевременную заправку/дозаправку топливом установленных резервуаров ДГУ и поддержание необходимого уровня топлива. </w:t>
      </w:r>
    </w:p>
    <w:p w14:paraId="6DDF93C0" w14:textId="77777777" w:rsidR="00F248DF" w:rsidRPr="00F248DF" w:rsidRDefault="00F248DF" w:rsidP="003B2F27">
      <w:pPr>
        <w:widowControl w:val="0"/>
        <w:spacing w:after="160" w:line="360" w:lineRule="auto"/>
        <w:jc w:val="center"/>
        <w:rPr>
          <w:rFonts w:ascii="GHEA Grapalat" w:hAnsi="GHEA Grapalat"/>
          <w:lang w:val="hy-AM"/>
        </w:rPr>
      </w:pPr>
    </w:p>
    <w:p w14:paraId="7B06B9AF" w14:textId="4C0E67CF" w:rsidR="00F248DF" w:rsidRDefault="00F248DF"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25917E70" w14:textId="77777777" w:rsidTr="005B7138">
        <w:trPr>
          <w:jc w:val="center"/>
        </w:trPr>
        <w:tc>
          <w:tcPr>
            <w:tcW w:w="4536" w:type="dxa"/>
          </w:tcPr>
          <w:p w14:paraId="503C84A6"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CB9C4D9"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3DC18BEE"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21EDCC"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41AC77C3"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107B46B7"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645489E8"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1A3B88A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8F68D23"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9AC58F1"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43DCEF9D"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0DE1409E"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5789410"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4DD4F929"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6"/>
        <w:t>*</w:t>
      </w:r>
    </w:p>
    <w:p w14:paraId="7E678171"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4F19E98D" w14:textId="77777777" w:rsidTr="005B7138">
        <w:trPr>
          <w:trHeight w:val="363"/>
          <w:jc w:val="center"/>
        </w:trPr>
        <w:tc>
          <w:tcPr>
            <w:tcW w:w="11627" w:type="dxa"/>
            <w:gridSpan w:val="16"/>
          </w:tcPr>
          <w:p w14:paraId="63DDCD4D"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0FBE8FAA" w14:textId="77777777" w:rsidTr="005B7138">
        <w:trPr>
          <w:trHeight w:val="1781"/>
          <w:jc w:val="center"/>
        </w:trPr>
        <w:tc>
          <w:tcPr>
            <w:tcW w:w="1006" w:type="dxa"/>
            <w:vAlign w:val="center"/>
          </w:tcPr>
          <w:p w14:paraId="30219340"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131ACD9A"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064E4E23"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0518493E"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17"/>
              <w:t>**</w:t>
            </w:r>
          </w:p>
        </w:tc>
      </w:tr>
      <w:tr w:rsidR="003B2F27" w:rsidRPr="00F412AC" w14:paraId="34CDCC96" w14:textId="77777777" w:rsidTr="005B7138">
        <w:trPr>
          <w:trHeight w:val="742"/>
          <w:jc w:val="center"/>
        </w:trPr>
        <w:tc>
          <w:tcPr>
            <w:tcW w:w="1006" w:type="dxa"/>
          </w:tcPr>
          <w:p w14:paraId="1C9A32D1" w14:textId="77777777" w:rsidR="003B2F27" w:rsidRPr="00F412AC" w:rsidRDefault="003B2F27" w:rsidP="005B7138">
            <w:pPr>
              <w:widowControl w:val="0"/>
              <w:spacing w:after="120"/>
              <w:jc w:val="center"/>
              <w:rPr>
                <w:rFonts w:ascii="GHEA Grapalat" w:hAnsi="GHEA Grapalat"/>
                <w:sz w:val="16"/>
              </w:rPr>
            </w:pPr>
          </w:p>
        </w:tc>
        <w:tc>
          <w:tcPr>
            <w:tcW w:w="1212" w:type="dxa"/>
          </w:tcPr>
          <w:p w14:paraId="629C4F65" w14:textId="77777777" w:rsidR="003B2F27" w:rsidRPr="00F412AC" w:rsidRDefault="003B2F27" w:rsidP="005B7138">
            <w:pPr>
              <w:widowControl w:val="0"/>
              <w:spacing w:after="120"/>
              <w:jc w:val="center"/>
              <w:rPr>
                <w:rFonts w:ascii="GHEA Grapalat" w:hAnsi="GHEA Grapalat"/>
                <w:sz w:val="16"/>
              </w:rPr>
            </w:pPr>
          </w:p>
        </w:tc>
        <w:tc>
          <w:tcPr>
            <w:tcW w:w="843" w:type="dxa"/>
          </w:tcPr>
          <w:p w14:paraId="219EBCDF"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61C06F0E"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2E716732"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F90AD59"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7C571468"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33B6DB42"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9064806"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5105C7E0"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65D1B0F8"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387EF6B5"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9CB44B5"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617D47C"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B3F4EEB"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6C37E37"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26467" w:rsidRPr="00F412AC" w14:paraId="7F496027" w14:textId="77777777" w:rsidTr="00715217">
        <w:trPr>
          <w:trHeight w:val="363"/>
          <w:jc w:val="center"/>
        </w:trPr>
        <w:tc>
          <w:tcPr>
            <w:tcW w:w="1006" w:type="dxa"/>
            <w:vAlign w:val="center"/>
          </w:tcPr>
          <w:p w14:paraId="562E70B4" w14:textId="74277697" w:rsidR="00326467" w:rsidRPr="00F412AC" w:rsidRDefault="00326467" w:rsidP="00326467">
            <w:pPr>
              <w:widowControl w:val="0"/>
              <w:spacing w:after="120"/>
              <w:jc w:val="center"/>
              <w:rPr>
                <w:rFonts w:ascii="GHEA Grapalat" w:hAnsi="GHEA Grapalat"/>
                <w:sz w:val="16"/>
              </w:rPr>
            </w:pPr>
            <w:r w:rsidRPr="00D34B3D">
              <w:rPr>
                <w:rFonts w:ascii="GHEA Grapalat" w:hAnsi="GHEA Grapalat"/>
                <w:sz w:val="20"/>
                <w:lang w:val="hy-AM"/>
              </w:rPr>
              <w:t>1</w:t>
            </w:r>
          </w:p>
        </w:tc>
        <w:tc>
          <w:tcPr>
            <w:tcW w:w="1212" w:type="dxa"/>
            <w:vAlign w:val="center"/>
          </w:tcPr>
          <w:p w14:paraId="4EA69DE7" w14:textId="28FD76BE" w:rsidR="00326467" w:rsidRPr="00F412AC" w:rsidRDefault="00326467" w:rsidP="00326467">
            <w:pPr>
              <w:widowControl w:val="0"/>
              <w:spacing w:after="120"/>
              <w:jc w:val="center"/>
              <w:rPr>
                <w:rFonts w:ascii="GHEA Grapalat" w:hAnsi="GHEA Grapalat"/>
                <w:sz w:val="16"/>
              </w:rPr>
            </w:pPr>
            <w:r w:rsidRPr="00D34B3D">
              <w:rPr>
                <w:rFonts w:ascii="GHEA Grapalat" w:hAnsi="GHEA Grapalat"/>
                <w:sz w:val="18"/>
                <w:szCs w:val="18"/>
              </w:rPr>
              <w:t>50531230/1</w:t>
            </w:r>
          </w:p>
        </w:tc>
        <w:tc>
          <w:tcPr>
            <w:tcW w:w="843" w:type="dxa"/>
          </w:tcPr>
          <w:p w14:paraId="69049210" w14:textId="2AE2B975" w:rsidR="00326467" w:rsidRPr="00F412AC" w:rsidRDefault="00326467" w:rsidP="00326467">
            <w:pPr>
              <w:widowControl w:val="0"/>
              <w:spacing w:after="120"/>
              <w:jc w:val="center"/>
              <w:rPr>
                <w:rFonts w:ascii="GHEA Grapalat" w:hAnsi="GHEA Grapalat"/>
                <w:sz w:val="16"/>
              </w:rPr>
            </w:pPr>
            <w:r>
              <w:rPr>
                <w:rFonts w:cs="Arial"/>
                <w:sz w:val="22"/>
              </w:rPr>
              <w:t>Техническое обслуживание дизельных генераторов</w:t>
            </w:r>
          </w:p>
        </w:tc>
        <w:tc>
          <w:tcPr>
            <w:tcW w:w="682" w:type="dxa"/>
            <w:vAlign w:val="center"/>
          </w:tcPr>
          <w:p w14:paraId="6F646646" w14:textId="77777777" w:rsidR="00326467" w:rsidRPr="00F412AC" w:rsidRDefault="00326467" w:rsidP="00326467">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79B46BEF" w14:textId="77777777" w:rsidR="00326467" w:rsidRPr="00F412AC" w:rsidRDefault="00326467" w:rsidP="00326467">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199DAE3B"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5131D165"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7F3ADFDC"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10AB08C4"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0C7BF4D7"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0A6C80F9"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7F9C9204"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349AA12F"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2B265A1F"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795C2D20" w14:textId="77777777" w:rsidR="00326467" w:rsidRPr="00F412AC" w:rsidRDefault="00326467" w:rsidP="00326467">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603C2AF8" w14:textId="77777777" w:rsidR="00326467" w:rsidRPr="00F412AC" w:rsidRDefault="00326467" w:rsidP="00326467">
            <w:pPr>
              <w:widowControl w:val="0"/>
              <w:spacing w:after="120"/>
              <w:jc w:val="center"/>
              <w:rPr>
                <w:rFonts w:ascii="GHEA Grapalat" w:hAnsi="GHEA Grapalat"/>
                <w:b/>
                <w:sz w:val="16"/>
              </w:rPr>
            </w:pPr>
            <w:r w:rsidRPr="00F412AC">
              <w:rPr>
                <w:rFonts w:ascii="GHEA Grapalat" w:hAnsi="GHEA Grapalat"/>
                <w:sz w:val="16"/>
              </w:rPr>
              <w:t>... %</w:t>
            </w:r>
          </w:p>
        </w:tc>
      </w:tr>
    </w:tbl>
    <w:p w14:paraId="3CFAC63C"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233562D0" w14:textId="77777777" w:rsidTr="005B7138">
        <w:trPr>
          <w:jc w:val="center"/>
        </w:trPr>
        <w:tc>
          <w:tcPr>
            <w:tcW w:w="4536" w:type="dxa"/>
          </w:tcPr>
          <w:p w14:paraId="7B93AE41"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6B90F83C"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390031E"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6D4705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0EE6764D"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A552065"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6EC893E9"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FDF4DF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4BE4A4E"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21C7C2F" w14:textId="77777777" w:rsidR="003B2F27" w:rsidRPr="00AD29CE" w:rsidRDefault="003B2F27" w:rsidP="003B2F27">
      <w:pPr>
        <w:widowControl w:val="0"/>
        <w:spacing w:after="160" w:line="360" w:lineRule="auto"/>
        <w:rPr>
          <w:rFonts w:ascii="GHEA Grapalat" w:hAnsi="GHEA Grapalat"/>
        </w:rPr>
        <w:sectPr w:rsidR="003B2F27" w:rsidRPr="00AD29CE" w:rsidSect="000047E7">
          <w:footerReference w:type="default" r:id="rId8"/>
          <w:footnotePr>
            <w:pos w:val="beneathText"/>
          </w:footnotePr>
          <w:pgSz w:w="11907" w:h="16840" w:code="9"/>
          <w:pgMar w:top="360" w:right="1107" w:bottom="1560" w:left="1170" w:header="561" w:footer="561" w:gutter="0"/>
          <w:cols w:space="720"/>
          <w:titlePg/>
          <w:docGrid w:linePitch="326"/>
        </w:sectPr>
      </w:pPr>
    </w:p>
    <w:p w14:paraId="29D500E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6B8F572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50E914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3B1C345D" w14:textId="77777777" w:rsidTr="005B7138">
        <w:trPr>
          <w:tblCellSpacing w:w="7" w:type="dxa"/>
          <w:jc w:val="center"/>
        </w:trPr>
        <w:tc>
          <w:tcPr>
            <w:tcW w:w="0" w:type="auto"/>
            <w:gridSpan w:val="2"/>
            <w:vAlign w:val="center"/>
          </w:tcPr>
          <w:p w14:paraId="4AE97B82"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7A341525"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64FAC06A" w14:textId="77777777" w:rsidTr="005B7138">
        <w:trPr>
          <w:tblCellSpacing w:w="7" w:type="dxa"/>
          <w:jc w:val="center"/>
        </w:trPr>
        <w:tc>
          <w:tcPr>
            <w:tcW w:w="0" w:type="auto"/>
            <w:vAlign w:val="center"/>
          </w:tcPr>
          <w:p w14:paraId="44119A7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25EC5E7"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8DB1B7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48BA6BE4"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C9EFBB"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7FEB3F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514B2588"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AEBB69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4FC86CB6"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6FF624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E690CD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3F1D600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2B49FB8" w14:textId="77777777" w:rsidR="003B2F27" w:rsidRPr="00AD29CE" w:rsidRDefault="003B2F27" w:rsidP="003B2F27">
      <w:pPr>
        <w:widowControl w:val="0"/>
        <w:spacing w:after="160" w:line="360" w:lineRule="auto"/>
        <w:ind w:firstLine="375"/>
        <w:rPr>
          <w:rFonts w:ascii="GHEA Grapalat" w:hAnsi="GHEA Grapalat"/>
          <w:iCs/>
          <w:color w:val="000000"/>
        </w:rPr>
      </w:pPr>
    </w:p>
    <w:p w14:paraId="665FF6F6"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A922027"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22E8280D"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3F5530D2"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423EC7AC"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D7EF416"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A66F1B2"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A52FD53"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CCD33D1"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39A71CCB" w14:textId="77777777" w:rsidTr="005B7138">
        <w:trPr>
          <w:jc w:val="center"/>
        </w:trPr>
        <w:tc>
          <w:tcPr>
            <w:tcW w:w="357" w:type="dxa"/>
            <w:vMerge w:val="restart"/>
            <w:shd w:val="clear" w:color="auto" w:fill="auto"/>
            <w:vAlign w:val="center"/>
          </w:tcPr>
          <w:p w14:paraId="7749AA8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601FA91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26DD6A8E" w14:textId="77777777" w:rsidTr="005B7138">
        <w:trPr>
          <w:jc w:val="center"/>
        </w:trPr>
        <w:tc>
          <w:tcPr>
            <w:tcW w:w="357" w:type="dxa"/>
            <w:vMerge/>
            <w:shd w:val="clear" w:color="auto" w:fill="auto"/>
          </w:tcPr>
          <w:p w14:paraId="5B08631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BCF921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1525A4C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02E2C6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666A05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0C72D3E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C39221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796D932" w14:textId="77777777" w:rsidTr="005B7138">
        <w:trPr>
          <w:trHeight w:val="1105"/>
          <w:jc w:val="center"/>
        </w:trPr>
        <w:tc>
          <w:tcPr>
            <w:tcW w:w="357" w:type="dxa"/>
            <w:vMerge/>
            <w:tcBorders>
              <w:bottom w:val="single" w:sz="4" w:space="0" w:color="auto"/>
            </w:tcBorders>
            <w:shd w:val="clear" w:color="auto" w:fill="auto"/>
          </w:tcPr>
          <w:p w14:paraId="174D84C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13EBB32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445292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7C4971C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89F7FC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09F5685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26B04E7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54BEC69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5D5011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58D09515" w14:textId="77777777" w:rsidTr="005B7138">
        <w:trPr>
          <w:jc w:val="center"/>
        </w:trPr>
        <w:tc>
          <w:tcPr>
            <w:tcW w:w="357" w:type="dxa"/>
            <w:shd w:val="clear" w:color="auto" w:fill="auto"/>
            <w:vAlign w:val="center"/>
          </w:tcPr>
          <w:p w14:paraId="01171BD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6E940EA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4102E6B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275931B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23D5781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4F6D34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B84993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18F60CE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25A99F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5A142090" w14:textId="77777777" w:rsidTr="005B7138">
        <w:trPr>
          <w:jc w:val="center"/>
        </w:trPr>
        <w:tc>
          <w:tcPr>
            <w:tcW w:w="357" w:type="dxa"/>
            <w:shd w:val="clear" w:color="auto" w:fill="auto"/>
          </w:tcPr>
          <w:p w14:paraId="54F41AF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33BC96B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64EE711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2A74BF2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5BD5AEB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2F9D0FE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3778E8B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34838FD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3632E8A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5132229B"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0B667C8A"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1FC9395A" w14:textId="77777777" w:rsidTr="005B7138">
        <w:trPr>
          <w:trHeight w:val="266"/>
          <w:tblCellSpacing w:w="7" w:type="dxa"/>
          <w:jc w:val="center"/>
        </w:trPr>
        <w:tc>
          <w:tcPr>
            <w:tcW w:w="0" w:type="auto"/>
            <w:vAlign w:val="center"/>
          </w:tcPr>
          <w:p w14:paraId="75C460A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9BC81B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79AEB669" w14:textId="77777777" w:rsidTr="005B7138">
        <w:trPr>
          <w:trHeight w:val="473"/>
          <w:tblCellSpacing w:w="7" w:type="dxa"/>
          <w:jc w:val="center"/>
        </w:trPr>
        <w:tc>
          <w:tcPr>
            <w:tcW w:w="0" w:type="auto"/>
            <w:vAlign w:val="center"/>
          </w:tcPr>
          <w:p w14:paraId="05A9EC71"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62E06E1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56ED17D0"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0B7792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719E257A" w14:textId="77777777" w:rsidTr="005B7138">
        <w:trPr>
          <w:trHeight w:val="503"/>
          <w:tblCellSpacing w:w="7" w:type="dxa"/>
          <w:jc w:val="center"/>
        </w:trPr>
        <w:tc>
          <w:tcPr>
            <w:tcW w:w="0" w:type="auto"/>
            <w:vAlign w:val="center"/>
          </w:tcPr>
          <w:p w14:paraId="3E98C8AA"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656F89B"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518BF36D"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106816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FBA6FF6" w14:textId="77777777" w:rsidTr="005B7138">
        <w:trPr>
          <w:trHeight w:val="281"/>
          <w:tblCellSpacing w:w="7" w:type="dxa"/>
          <w:jc w:val="center"/>
        </w:trPr>
        <w:tc>
          <w:tcPr>
            <w:tcW w:w="0" w:type="auto"/>
            <w:vAlign w:val="center"/>
          </w:tcPr>
          <w:p w14:paraId="5B109ED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27AAD502"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0E66201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7EE9BF29" w14:textId="77777777" w:rsidR="003B2F27" w:rsidRDefault="003B2F27" w:rsidP="003B2F27">
      <w:pPr>
        <w:rPr>
          <w:rFonts w:ascii="GHEA Grapalat" w:hAnsi="GHEA Grapalat"/>
        </w:rPr>
      </w:pPr>
      <w:r>
        <w:rPr>
          <w:rFonts w:ascii="GHEA Grapalat" w:hAnsi="GHEA Grapalat"/>
        </w:rPr>
        <w:br w:type="page"/>
      </w:r>
    </w:p>
    <w:p w14:paraId="6857798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7EDF51EA"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8567E95" w14:textId="77777777" w:rsidR="003B2F27" w:rsidRPr="00AD29CE" w:rsidRDefault="003B2F27" w:rsidP="003B2F27">
      <w:pPr>
        <w:widowControl w:val="0"/>
        <w:spacing w:after="160" w:line="360" w:lineRule="auto"/>
        <w:rPr>
          <w:rFonts w:ascii="GHEA Grapalat" w:hAnsi="GHEA Grapalat"/>
        </w:rPr>
      </w:pPr>
    </w:p>
    <w:p w14:paraId="09430EA5"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C9594B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417773AB"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1E9D47B5"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12D4A367"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28D6630"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595E2A8"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622508BE"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CD5D52"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E81EA74"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8AF358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90C51E9"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67B206DB"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A56CBD"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9494954"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B8EFDF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54FA4CB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3BDF1D3"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8F30592"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E296451" w14:textId="77777777" w:rsidR="003B2F27" w:rsidRPr="00AD29CE" w:rsidRDefault="003B2F27" w:rsidP="005B7138">
            <w:pPr>
              <w:widowControl w:val="0"/>
              <w:spacing w:after="120"/>
              <w:rPr>
                <w:rFonts w:ascii="GHEA Grapalat" w:hAnsi="GHEA Grapalat" w:cs="Sylfaen"/>
              </w:rPr>
            </w:pPr>
          </w:p>
        </w:tc>
      </w:tr>
      <w:tr w:rsidR="003B2F27" w:rsidRPr="00AD29CE" w14:paraId="4D8FB1B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15D1744"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B5253F0"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06AD58F" w14:textId="77777777" w:rsidR="003B2F27" w:rsidRPr="00AD29CE" w:rsidRDefault="003B2F27" w:rsidP="005B7138">
            <w:pPr>
              <w:widowControl w:val="0"/>
              <w:spacing w:after="120"/>
              <w:rPr>
                <w:rFonts w:ascii="GHEA Grapalat" w:hAnsi="GHEA Grapalat" w:cs="Sylfaen"/>
              </w:rPr>
            </w:pPr>
          </w:p>
        </w:tc>
      </w:tr>
    </w:tbl>
    <w:p w14:paraId="1CA12FD1"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EB42E34" w14:textId="77777777" w:rsidR="003B2F27" w:rsidRDefault="003B2F27" w:rsidP="003B2F27">
      <w:pPr>
        <w:rPr>
          <w:rFonts w:ascii="GHEA Grapalat" w:hAnsi="GHEA Grapalat" w:cs="Sylfaen"/>
        </w:rPr>
      </w:pPr>
      <w:r>
        <w:rPr>
          <w:rFonts w:ascii="GHEA Grapalat" w:hAnsi="GHEA Grapalat" w:cs="Sylfaen"/>
        </w:rPr>
        <w:br w:type="page"/>
      </w:r>
    </w:p>
    <w:p w14:paraId="115D7376"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49231F01"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288E8E57" w14:textId="77777777" w:rsidTr="005B7138">
        <w:tc>
          <w:tcPr>
            <w:tcW w:w="4785" w:type="dxa"/>
          </w:tcPr>
          <w:p w14:paraId="6369387C"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56A8E60E"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FF75E9E"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4FF5CA62"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0EDFD8A0" w14:textId="77777777" w:rsidTr="005B7138">
        <w:trPr>
          <w:tblCellSpacing w:w="7" w:type="dxa"/>
          <w:jc w:val="center"/>
        </w:trPr>
        <w:tc>
          <w:tcPr>
            <w:tcW w:w="0" w:type="auto"/>
            <w:vAlign w:val="center"/>
          </w:tcPr>
          <w:p w14:paraId="2361FC87"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121823E"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D8E24AA"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51218B0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19AD5D6" w14:textId="77777777" w:rsidTr="005B7138">
        <w:trPr>
          <w:tblCellSpacing w:w="7" w:type="dxa"/>
          <w:jc w:val="center"/>
        </w:trPr>
        <w:tc>
          <w:tcPr>
            <w:tcW w:w="0" w:type="auto"/>
            <w:vAlign w:val="center"/>
          </w:tcPr>
          <w:p w14:paraId="3C862B5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23AACA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1FFE9E5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60E673A"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35CCBA1C" w14:textId="77777777" w:rsidTr="005B7138">
        <w:trPr>
          <w:tblCellSpacing w:w="7" w:type="dxa"/>
          <w:jc w:val="center"/>
        </w:trPr>
        <w:tc>
          <w:tcPr>
            <w:tcW w:w="0" w:type="auto"/>
            <w:vAlign w:val="center"/>
          </w:tcPr>
          <w:p w14:paraId="5C0A74AB"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182A9CC4"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0A0C92C6"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1F677E2A"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605FC8A1" w14:textId="77777777" w:rsidR="008D352C" w:rsidRDefault="008D352C" w:rsidP="00B46D58">
      <w:pPr>
        <w:widowControl w:val="0"/>
        <w:spacing w:after="160"/>
        <w:ind w:left="-142" w:firstLine="142"/>
        <w:jc w:val="center"/>
        <w:rPr>
          <w:rFonts w:ascii="GHEA Grapalat" w:hAnsi="GHEA Grapalat"/>
          <w:i/>
          <w:lang w:val="en-US"/>
        </w:rPr>
      </w:pPr>
    </w:p>
    <w:p w14:paraId="55A0AB3E" w14:textId="77777777" w:rsidR="00CE3DEB" w:rsidRDefault="00CE3DEB" w:rsidP="00B46D58">
      <w:pPr>
        <w:widowControl w:val="0"/>
        <w:spacing w:after="160"/>
        <w:ind w:left="-142" w:firstLine="142"/>
        <w:jc w:val="center"/>
        <w:rPr>
          <w:rFonts w:ascii="GHEA Grapalat" w:hAnsi="GHEA Grapalat"/>
          <w:i/>
          <w:lang w:val="en-US"/>
        </w:rPr>
      </w:pPr>
    </w:p>
    <w:p w14:paraId="0FD652CD" w14:textId="77777777" w:rsidR="00CE3DEB" w:rsidRDefault="00CE3DEB" w:rsidP="00B46D58">
      <w:pPr>
        <w:widowControl w:val="0"/>
        <w:spacing w:after="160"/>
        <w:ind w:left="-142" w:firstLine="142"/>
        <w:jc w:val="center"/>
        <w:rPr>
          <w:rFonts w:ascii="GHEA Grapalat" w:hAnsi="GHEA Grapalat"/>
          <w:i/>
          <w:lang w:val="en-US"/>
        </w:rPr>
      </w:pPr>
    </w:p>
    <w:p w14:paraId="2C333DD1" w14:textId="77777777" w:rsidR="00CE3DEB" w:rsidRDefault="00CE3DEB" w:rsidP="00B46D58">
      <w:pPr>
        <w:widowControl w:val="0"/>
        <w:spacing w:after="160"/>
        <w:ind w:left="-142" w:firstLine="142"/>
        <w:jc w:val="center"/>
        <w:rPr>
          <w:rFonts w:ascii="GHEA Grapalat" w:hAnsi="GHEA Grapalat"/>
          <w:i/>
          <w:lang w:val="en-US"/>
        </w:rPr>
      </w:pPr>
    </w:p>
    <w:p w14:paraId="44D74F5F" w14:textId="77777777" w:rsidR="00CE3DEB" w:rsidRDefault="00CE3DEB" w:rsidP="00B46D58">
      <w:pPr>
        <w:widowControl w:val="0"/>
        <w:spacing w:after="160"/>
        <w:ind w:left="-142" w:firstLine="142"/>
        <w:jc w:val="center"/>
        <w:rPr>
          <w:rFonts w:ascii="GHEA Grapalat" w:hAnsi="GHEA Grapalat"/>
          <w:i/>
          <w:lang w:val="en-US"/>
        </w:rPr>
      </w:pPr>
    </w:p>
    <w:p w14:paraId="130CBE31" w14:textId="77777777" w:rsidR="00CE3DEB" w:rsidRDefault="00CE3DEB" w:rsidP="00B46D58">
      <w:pPr>
        <w:widowControl w:val="0"/>
        <w:spacing w:after="160"/>
        <w:ind w:left="-142" w:firstLine="142"/>
        <w:jc w:val="center"/>
        <w:rPr>
          <w:rFonts w:ascii="GHEA Grapalat" w:hAnsi="GHEA Grapalat"/>
          <w:i/>
          <w:lang w:val="en-US"/>
        </w:rPr>
      </w:pPr>
    </w:p>
    <w:p w14:paraId="6AE906A2" w14:textId="77777777" w:rsidR="00CE3DEB" w:rsidRDefault="00CE3DEB" w:rsidP="00B46D58">
      <w:pPr>
        <w:widowControl w:val="0"/>
        <w:spacing w:after="160"/>
        <w:ind w:left="-142" w:firstLine="142"/>
        <w:jc w:val="center"/>
        <w:rPr>
          <w:rFonts w:ascii="GHEA Grapalat" w:hAnsi="GHEA Grapalat"/>
          <w:i/>
          <w:lang w:val="en-US"/>
        </w:rPr>
      </w:pPr>
    </w:p>
    <w:p w14:paraId="08B074D5" w14:textId="77777777" w:rsidR="00CE3DEB" w:rsidRDefault="00CE3DEB" w:rsidP="00B46D58">
      <w:pPr>
        <w:widowControl w:val="0"/>
        <w:spacing w:after="160"/>
        <w:ind w:left="-142" w:firstLine="142"/>
        <w:jc w:val="center"/>
        <w:rPr>
          <w:rFonts w:ascii="GHEA Grapalat" w:hAnsi="GHEA Grapalat"/>
          <w:i/>
          <w:lang w:val="en-US"/>
        </w:rPr>
      </w:pPr>
    </w:p>
    <w:p w14:paraId="747ECC25" w14:textId="77777777" w:rsidR="00CE3DEB" w:rsidRDefault="00CE3DEB" w:rsidP="00B46D58">
      <w:pPr>
        <w:widowControl w:val="0"/>
        <w:spacing w:after="160"/>
        <w:ind w:left="-142" w:firstLine="142"/>
        <w:jc w:val="center"/>
        <w:rPr>
          <w:rFonts w:ascii="GHEA Grapalat" w:hAnsi="GHEA Grapalat"/>
          <w:i/>
          <w:lang w:val="en-US"/>
        </w:rPr>
      </w:pPr>
    </w:p>
    <w:p w14:paraId="3F6A8D32" w14:textId="77777777" w:rsidR="00CE3DEB" w:rsidRDefault="00CE3DEB" w:rsidP="00B46D58">
      <w:pPr>
        <w:widowControl w:val="0"/>
        <w:spacing w:after="160"/>
        <w:ind w:left="-142" w:firstLine="142"/>
        <w:jc w:val="center"/>
        <w:rPr>
          <w:rFonts w:ascii="GHEA Grapalat" w:hAnsi="GHEA Grapalat"/>
          <w:i/>
          <w:lang w:val="en-US"/>
        </w:rPr>
      </w:pPr>
    </w:p>
    <w:p w14:paraId="75B7846A" w14:textId="77777777" w:rsidR="00CE3DEB" w:rsidRDefault="00CE3DEB" w:rsidP="00B46D58">
      <w:pPr>
        <w:widowControl w:val="0"/>
        <w:spacing w:after="160"/>
        <w:ind w:left="-142" w:firstLine="142"/>
        <w:jc w:val="center"/>
        <w:rPr>
          <w:rFonts w:ascii="GHEA Grapalat" w:hAnsi="GHEA Grapalat"/>
          <w:i/>
          <w:lang w:val="en-US"/>
        </w:rPr>
      </w:pPr>
    </w:p>
    <w:p w14:paraId="1C5FBAC4" w14:textId="77777777" w:rsidR="00CE3DEB" w:rsidRDefault="00CE3DEB" w:rsidP="00B46D58">
      <w:pPr>
        <w:widowControl w:val="0"/>
        <w:spacing w:after="160"/>
        <w:ind w:left="-142" w:firstLine="142"/>
        <w:jc w:val="center"/>
        <w:rPr>
          <w:rFonts w:ascii="GHEA Grapalat" w:hAnsi="GHEA Grapalat"/>
          <w:i/>
          <w:lang w:val="en-US"/>
        </w:rPr>
      </w:pPr>
    </w:p>
    <w:p w14:paraId="1F8CA62E" w14:textId="77777777" w:rsidR="00CE3DEB" w:rsidRDefault="00CE3DEB" w:rsidP="00B46D58">
      <w:pPr>
        <w:widowControl w:val="0"/>
        <w:spacing w:after="160"/>
        <w:ind w:left="-142" w:firstLine="142"/>
        <w:jc w:val="center"/>
        <w:rPr>
          <w:rFonts w:ascii="GHEA Grapalat" w:hAnsi="GHEA Grapalat"/>
          <w:i/>
          <w:lang w:val="en-US"/>
        </w:rPr>
      </w:pPr>
    </w:p>
    <w:p w14:paraId="71CFF64B" w14:textId="77777777" w:rsidR="00CE3DEB" w:rsidRDefault="00CE3DEB" w:rsidP="00B46D58">
      <w:pPr>
        <w:widowControl w:val="0"/>
        <w:spacing w:after="160"/>
        <w:ind w:left="-142" w:firstLine="142"/>
        <w:jc w:val="center"/>
        <w:rPr>
          <w:rFonts w:ascii="GHEA Grapalat" w:hAnsi="GHEA Grapalat"/>
          <w:i/>
          <w:lang w:val="en-US"/>
        </w:rPr>
      </w:pPr>
    </w:p>
    <w:p w14:paraId="5228954E" w14:textId="77777777" w:rsidR="00CE3DEB" w:rsidRDefault="00CE3DEB" w:rsidP="00B46D58">
      <w:pPr>
        <w:widowControl w:val="0"/>
        <w:spacing w:after="160"/>
        <w:ind w:left="-142" w:firstLine="142"/>
        <w:jc w:val="center"/>
        <w:rPr>
          <w:rFonts w:ascii="GHEA Grapalat" w:hAnsi="GHEA Grapalat"/>
          <w:i/>
          <w:lang w:val="en-US"/>
        </w:rPr>
      </w:pPr>
    </w:p>
    <w:p w14:paraId="79F4A720" w14:textId="77777777" w:rsidR="00CE3DEB" w:rsidRDefault="00CE3DEB" w:rsidP="00B46D58">
      <w:pPr>
        <w:widowControl w:val="0"/>
        <w:spacing w:after="160"/>
        <w:ind w:left="-142" w:firstLine="142"/>
        <w:jc w:val="center"/>
        <w:rPr>
          <w:rFonts w:ascii="GHEA Grapalat" w:hAnsi="GHEA Grapalat"/>
          <w:i/>
          <w:lang w:val="en-US"/>
        </w:rPr>
      </w:pPr>
    </w:p>
    <w:p w14:paraId="39BC7601"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Приложение № 4</w:t>
      </w:r>
    </w:p>
    <w:p w14:paraId="0E07D61D" w14:textId="77777777" w:rsidR="00CE3DEB" w:rsidRPr="00A33C34" w:rsidRDefault="00CE3DEB" w:rsidP="00CE3DE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5DADD087" w14:textId="77777777" w:rsidR="00CE3DEB" w:rsidRPr="00A33C34" w:rsidRDefault="00CE3DEB" w:rsidP="00CE3DEB">
      <w:pPr>
        <w:jc w:val="center"/>
        <w:rPr>
          <w:rFonts w:ascii="GHEA Grapalat" w:hAnsi="GHEA Grapalat" w:cs="GHEA Grapalat"/>
        </w:rPr>
      </w:pPr>
    </w:p>
    <w:p w14:paraId="7025BB82" w14:textId="77777777" w:rsidR="00CE3DEB" w:rsidRPr="00A33C34" w:rsidRDefault="00CE3DEB" w:rsidP="00CE3DEB">
      <w:pPr>
        <w:jc w:val="center"/>
        <w:rPr>
          <w:rFonts w:ascii="GHEA Grapalat" w:hAnsi="GHEA Grapalat" w:cs="GHEA Grapalat"/>
        </w:rPr>
      </w:pPr>
      <w:r w:rsidRPr="00A33C34">
        <w:rPr>
          <w:rFonts w:ascii="GHEA Grapalat" w:hAnsi="GHEA Grapalat" w:cs="GHEA Grapalat"/>
        </w:rPr>
        <w:t>УВЕДОМЛЕНИЕ</w:t>
      </w:r>
    </w:p>
    <w:p w14:paraId="72975CB7" w14:textId="77777777" w:rsidR="00CE3DEB" w:rsidRPr="00A33C34" w:rsidRDefault="00CE3DEB" w:rsidP="00CE3DEB">
      <w:pPr>
        <w:jc w:val="center"/>
        <w:rPr>
          <w:rFonts w:ascii="GHEA Grapalat" w:hAnsi="GHEA Grapalat" w:cs="GHEA Grapalat"/>
          <w:lang w:val="hy-AM"/>
        </w:rPr>
      </w:pPr>
    </w:p>
    <w:p w14:paraId="33CCC74D" w14:textId="77777777" w:rsidR="00CE3DEB" w:rsidRPr="00A33C34" w:rsidRDefault="00CE3DEB" w:rsidP="00CE3DE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5206A153" w14:textId="77777777" w:rsidR="00CE3DEB" w:rsidRPr="00A33C34" w:rsidRDefault="00CE3DEB" w:rsidP="00CE3DE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6367CA83" w14:textId="77777777" w:rsidR="00CE3DEB" w:rsidRPr="00A33C34" w:rsidRDefault="00CE3DEB" w:rsidP="00CE3DEB">
      <w:pPr>
        <w:rPr>
          <w:rFonts w:ascii="GHEA Grapalat" w:hAnsi="GHEA Grapalat"/>
          <w:vertAlign w:val="superscript"/>
          <w:lang w:val="es-ES"/>
        </w:rPr>
      </w:pPr>
    </w:p>
    <w:p w14:paraId="1FD0E9DF" w14:textId="77777777" w:rsidR="00CE3DEB" w:rsidRPr="00A33C34" w:rsidRDefault="00CE3DEB" w:rsidP="00CE3DE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2CA8C12B" w14:textId="77777777" w:rsidR="00CE3DEB" w:rsidRPr="00A33C34" w:rsidRDefault="00CE3DEB" w:rsidP="00CE3DE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1074817" w14:textId="77777777" w:rsidR="00CE3DEB" w:rsidRPr="00A33C34" w:rsidRDefault="00CE3DEB" w:rsidP="00CE3DE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6F658068" w14:textId="77777777" w:rsidR="00CE3DEB" w:rsidRPr="00A33C34" w:rsidRDefault="00CE3DEB" w:rsidP="00CE3DE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23FBFEC2" w14:textId="77777777" w:rsidR="00CE3DEB" w:rsidRPr="00A33C34" w:rsidRDefault="00CE3DEB" w:rsidP="00CE3DE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15691E63" w14:textId="77777777" w:rsidR="00CE3DEB" w:rsidRPr="00A33C34" w:rsidRDefault="00CE3DEB" w:rsidP="00CE3DEB">
      <w:pPr>
        <w:rPr>
          <w:rFonts w:ascii="GHEA Grapalat" w:hAnsi="GHEA Grapalat" w:cs="Sylfaen"/>
          <w:sz w:val="20"/>
          <w:szCs w:val="20"/>
          <w:lang w:val="es-ES"/>
        </w:rPr>
      </w:pPr>
    </w:p>
    <w:p w14:paraId="7CBF817F" w14:textId="77777777" w:rsidR="00CE3DEB" w:rsidRPr="00A33C34" w:rsidRDefault="00CE3DEB" w:rsidP="00CE3DE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59D7D48E" w14:textId="77777777" w:rsidR="00CE3DEB" w:rsidRPr="00A33C34" w:rsidRDefault="00CE3DEB" w:rsidP="00CE3DEB">
      <w:pPr>
        <w:jc w:val="center"/>
        <w:rPr>
          <w:rFonts w:ascii="GHEA Grapalat" w:hAnsi="GHEA Grapalat" w:cs="GHEA Grapalat"/>
          <w:lang w:val="es-ES"/>
        </w:rPr>
      </w:pPr>
    </w:p>
    <w:p w14:paraId="48022952" w14:textId="77777777" w:rsidR="00CE3DEB" w:rsidRPr="00A33C34" w:rsidRDefault="00CE3DEB" w:rsidP="00CE3DEB">
      <w:pPr>
        <w:ind w:firstLine="709"/>
        <w:rPr>
          <w:lang w:val="es-ES"/>
        </w:rPr>
      </w:pPr>
    </w:p>
    <w:p w14:paraId="15F8118C" w14:textId="77777777" w:rsidR="00CE3DEB" w:rsidRPr="00A33C34" w:rsidRDefault="00CE3DEB" w:rsidP="00CE3DEB">
      <w:pPr>
        <w:ind w:firstLine="709"/>
        <w:rPr>
          <w:lang w:val="es-ES"/>
        </w:rPr>
      </w:pPr>
    </w:p>
    <w:p w14:paraId="68C5EAC5" w14:textId="77777777" w:rsidR="00CE3DEB" w:rsidRPr="00A33C34" w:rsidRDefault="00CE3DEB" w:rsidP="00CE3DEB">
      <w:pPr>
        <w:ind w:firstLine="709"/>
        <w:rPr>
          <w:lang w:val="es-ES"/>
        </w:rPr>
      </w:pPr>
    </w:p>
    <w:p w14:paraId="0BCC6947" w14:textId="77777777" w:rsidR="00CE3DEB" w:rsidRPr="00A33C34" w:rsidRDefault="00CE3DEB" w:rsidP="00CE3DE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BEF76E0" w14:textId="77777777" w:rsidR="00CE3DEB" w:rsidRPr="00A33C34" w:rsidRDefault="00CE3DEB" w:rsidP="00CE3DE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6CB03E0C" w14:textId="77777777" w:rsidR="00CE3DEB" w:rsidRPr="00A33C34" w:rsidRDefault="00CE3DEB" w:rsidP="00CE3DEB">
      <w:pPr>
        <w:jc w:val="right"/>
        <w:rPr>
          <w:rFonts w:ascii="GHEA Grapalat" w:hAnsi="GHEA Grapalat"/>
          <w:sz w:val="20"/>
          <w:lang w:val="hy-AM"/>
        </w:rPr>
      </w:pPr>
      <w:r w:rsidRPr="00A33C34">
        <w:rPr>
          <w:rFonts w:ascii="GHEA Grapalat" w:hAnsi="GHEA Grapalat"/>
          <w:sz w:val="20"/>
          <w:lang w:val="hy-AM"/>
        </w:rPr>
        <w:t xml:space="preserve">    </w:t>
      </w:r>
    </w:p>
    <w:p w14:paraId="404947EC"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5659026C" w14:textId="77777777" w:rsidR="00CE3DEB" w:rsidRPr="00A33C34" w:rsidRDefault="00CE3DEB" w:rsidP="00CE3DE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2FBED356" w14:textId="77777777" w:rsidR="00CE3DEB" w:rsidRPr="00A33C34" w:rsidRDefault="00CE3DEB" w:rsidP="00CE3DEB">
      <w:pPr>
        <w:jc w:val="center"/>
        <w:rPr>
          <w:rFonts w:ascii="GHEA Grapalat" w:hAnsi="GHEA Grapalat" w:cs="Sylfaen"/>
          <w:sz w:val="16"/>
          <w:szCs w:val="16"/>
          <w:lang w:val="es-ES"/>
        </w:rPr>
      </w:pPr>
    </w:p>
    <w:p w14:paraId="46BE4583" w14:textId="77777777" w:rsidR="00CE3DEB" w:rsidRPr="00A33C34" w:rsidRDefault="00CE3DEB" w:rsidP="00CE3DEB">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0C7D8012" w14:textId="77777777" w:rsidR="00CE3DEB" w:rsidRPr="003B2F27" w:rsidRDefault="00CE3DEB" w:rsidP="00B46D58">
      <w:pPr>
        <w:widowControl w:val="0"/>
        <w:spacing w:after="16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43A46" w14:textId="77777777" w:rsidR="00C63ED6" w:rsidRDefault="00C63ED6">
      <w:r>
        <w:separator/>
      </w:r>
    </w:p>
  </w:endnote>
  <w:endnote w:type="continuationSeparator" w:id="0">
    <w:p w14:paraId="744FC41D" w14:textId="77777777" w:rsidR="00C63ED6" w:rsidRDefault="00C63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1C9E1AAF" w14:textId="77777777" w:rsidR="008B7AAE" w:rsidRPr="00305BEC" w:rsidRDefault="008B7AAE">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C5E31">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E4B1" w14:textId="77777777" w:rsidR="00C63ED6" w:rsidRDefault="00C63ED6">
      <w:r>
        <w:separator/>
      </w:r>
    </w:p>
  </w:footnote>
  <w:footnote w:type="continuationSeparator" w:id="0">
    <w:p w14:paraId="56B11FFA" w14:textId="77777777" w:rsidR="00C63ED6" w:rsidRDefault="00C63ED6">
      <w:r>
        <w:continuationSeparator/>
      </w:r>
    </w:p>
  </w:footnote>
  <w:footnote w:id="1">
    <w:p w14:paraId="18136581" w14:textId="77777777" w:rsidR="008B7AAE" w:rsidRPr="00A31673" w:rsidRDefault="008B7AAE">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60D735E0" w14:textId="77777777" w:rsidR="008B7AAE" w:rsidRDefault="008B7AAE" w:rsidP="006B3E56">
      <w:pPr>
        <w:jc w:val="both"/>
      </w:pPr>
    </w:p>
    <w:p w14:paraId="3B3AAEB0"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554C6762"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6F270572"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4708E75E" w14:textId="77777777" w:rsidR="008B7AAE" w:rsidRPr="008D64EE" w:rsidRDefault="008B7AAE" w:rsidP="006B3E56">
      <w:pPr>
        <w:pStyle w:val="af2"/>
        <w:rPr>
          <w:rFonts w:asciiTheme="minorHAnsi" w:hAnsiTheme="minorHAnsi"/>
        </w:rPr>
      </w:pPr>
    </w:p>
  </w:footnote>
  <w:footnote w:id="3">
    <w:p w14:paraId="3BA0CBDA" w14:textId="77777777" w:rsidR="008B7AAE" w:rsidRDefault="008B7AAE" w:rsidP="002B66A2">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22B947B5" w14:textId="77777777" w:rsidR="008B7AAE" w:rsidRDefault="008B7AAE" w:rsidP="002B66A2">
      <w:pPr>
        <w:pStyle w:val="af2"/>
        <w:rPr>
          <w:ins w:id="6" w:author="Inesa Kocharyan" w:date="2025-03-21T20:34:00Z"/>
          <w:rFonts w:ascii="GHEA Grapalat" w:hAnsi="GHEA Grapalat"/>
          <w:i/>
        </w:rPr>
      </w:pPr>
    </w:p>
    <w:p w14:paraId="3900B89B" w14:textId="77777777" w:rsidR="008B7AAE" w:rsidRDefault="008B7AAE" w:rsidP="002B66A2">
      <w:pPr>
        <w:pStyle w:val="af2"/>
        <w:rPr>
          <w:ins w:id="7" w:author="Inesa Kocharyan" w:date="2025-03-21T20:34:00Z"/>
          <w:rFonts w:ascii="GHEA Grapalat" w:hAnsi="GHEA Grapalat"/>
          <w:i/>
        </w:rPr>
      </w:pPr>
    </w:p>
    <w:p w14:paraId="6BB6E195" w14:textId="77777777" w:rsidR="008B7AAE" w:rsidRDefault="008B7AAE" w:rsidP="002B66A2">
      <w:pPr>
        <w:pStyle w:val="af2"/>
        <w:rPr>
          <w:ins w:id="8" w:author="Inesa Kocharyan" w:date="2025-03-21T20:34:00Z"/>
          <w:rFonts w:ascii="GHEA Grapalat" w:hAnsi="GHEA Grapalat"/>
          <w:i/>
        </w:rPr>
      </w:pPr>
    </w:p>
    <w:p w14:paraId="61F8F1B6" w14:textId="77777777" w:rsidR="008B7AAE" w:rsidRDefault="008B7AAE" w:rsidP="002B66A2">
      <w:pPr>
        <w:pStyle w:val="af2"/>
        <w:rPr>
          <w:ins w:id="9" w:author="Inesa Kocharyan" w:date="2025-03-21T20:34:00Z"/>
          <w:rFonts w:ascii="GHEA Grapalat" w:hAnsi="GHEA Grapalat"/>
          <w:i/>
        </w:rPr>
      </w:pPr>
    </w:p>
    <w:p w14:paraId="265DB234" w14:textId="77777777" w:rsidR="008B7AAE" w:rsidRDefault="008B7AAE" w:rsidP="002B66A2">
      <w:pPr>
        <w:pStyle w:val="af2"/>
        <w:rPr>
          <w:ins w:id="10" w:author="Inesa Kocharyan" w:date="2025-03-21T20:34:00Z"/>
          <w:rFonts w:ascii="GHEA Grapalat" w:hAnsi="GHEA Grapalat"/>
          <w:i/>
        </w:rPr>
      </w:pPr>
    </w:p>
    <w:p w14:paraId="738A3B9F" w14:textId="77777777" w:rsidR="008B7AAE" w:rsidRDefault="008B7AAE" w:rsidP="002B66A2">
      <w:pPr>
        <w:pStyle w:val="af2"/>
        <w:rPr>
          <w:ins w:id="11" w:author="Inesa Kocharyan" w:date="2025-03-21T20:34:00Z"/>
          <w:rFonts w:ascii="GHEA Grapalat" w:hAnsi="GHEA Grapalat"/>
          <w:i/>
        </w:rPr>
      </w:pPr>
    </w:p>
    <w:p w14:paraId="191E2E96" w14:textId="77777777" w:rsidR="008B7AAE" w:rsidRDefault="008B7AAE" w:rsidP="002B66A2">
      <w:pPr>
        <w:pStyle w:val="af2"/>
        <w:rPr>
          <w:ins w:id="12" w:author="Inesa Kocharyan" w:date="2025-03-21T20:34:00Z"/>
          <w:rFonts w:ascii="GHEA Grapalat" w:hAnsi="GHEA Grapalat"/>
          <w:i/>
        </w:rPr>
      </w:pPr>
    </w:p>
    <w:p w14:paraId="35EDF2A8" w14:textId="77777777" w:rsidR="008B7AAE" w:rsidRDefault="008B7AAE" w:rsidP="002B66A2">
      <w:pPr>
        <w:pStyle w:val="af2"/>
        <w:rPr>
          <w:ins w:id="13" w:author="Inesa Kocharyan" w:date="2025-03-21T20:34:00Z"/>
          <w:rFonts w:ascii="GHEA Grapalat" w:hAnsi="GHEA Grapalat"/>
          <w:i/>
        </w:rPr>
      </w:pPr>
    </w:p>
    <w:p w14:paraId="0482D96C" w14:textId="77777777" w:rsidR="008B7AAE" w:rsidRDefault="008B7AAE" w:rsidP="002B66A2">
      <w:pPr>
        <w:pStyle w:val="af2"/>
        <w:rPr>
          <w:ins w:id="14" w:author="Inesa Kocharyan" w:date="2025-03-21T20:34:00Z"/>
          <w:rFonts w:ascii="GHEA Grapalat" w:hAnsi="GHEA Grapalat"/>
          <w:i/>
        </w:rPr>
      </w:pPr>
    </w:p>
    <w:p w14:paraId="2ADBB52A" w14:textId="77777777" w:rsidR="008B7AAE" w:rsidRDefault="008B7AAE" w:rsidP="002B66A2">
      <w:pPr>
        <w:pStyle w:val="af2"/>
        <w:rPr>
          <w:ins w:id="15" w:author="Inesa Kocharyan" w:date="2025-03-21T20:34:00Z"/>
          <w:rFonts w:ascii="GHEA Grapalat" w:hAnsi="GHEA Grapalat"/>
          <w:i/>
        </w:rPr>
      </w:pPr>
    </w:p>
    <w:p w14:paraId="49C1D730" w14:textId="77777777" w:rsidR="008B7AAE" w:rsidRDefault="008B7AAE" w:rsidP="002B66A2">
      <w:pPr>
        <w:pStyle w:val="af2"/>
        <w:rPr>
          <w:ins w:id="16" w:author="Inesa Kocharyan" w:date="2025-03-21T20:34:00Z"/>
          <w:rFonts w:ascii="GHEA Grapalat" w:hAnsi="GHEA Grapalat"/>
          <w:i/>
        </w:rPr>
      </w:pPr>
    </w:p>
    <w:p w14:paraId="2C69187E" w14:textId="77777777" w:rsidR="008B7AAE" w:rsidRDefault="008B7AAE" w:rsidP="002B66A2">
      <w:pPr>
        <w:pStyle w:val="af2"/>
        <w:rPr>
          <w:ins w:id="17" w:author="Inesa Kocharyan" w:date="2025-03-21T20:34:00Z"/>
          <w:rFonts w:ascii="GHEA Grapalat" w:hAnsi="GHEA Grapalat"/>
          <w:i/>
        </w:rPr>
      </w:pPr>
    </w:p>
    <w:p w14:paraId="56DD5B42" w14:textId="77777777" w:rsidR="008B7AAE" w:rsidRDefault="008B7AAE" w:rsidP="002B66A2">
      <w:pPr>
        <w:pStyle w:val="af2"/>
        <w:rPr>
          <w:ins w:id="18" w:author="Inesa Kocharyan" w:date="2025-03-21T20:34:00Z"/>
          <w:rFonts w:ascii="GHEA Grapalat" w:hAnsi="GHEA Grapalat"/>
          <w:i/>
        </w:rPr>
      </w:pPr>
    </w:p>
    <w:p w14:paraId="0502E9BE" w14:textId="77777777" w:rsidR="008B7AAE" w:rsidRDefault="008B7AAE" w:rsidP="002B66A2">
      <w:pPr>
        <w:pStyle w:val="af2"/>
        <w:rPr>
          <w:ins w:id="19" w:author="Inesa Kocharyan" w:date="2025-03-21T20:34:00Z"/>
          <w:rFonts w:ascii="GHEA Grapalat" w:hAnsi="GHEA Grapalat"/>
          <w:i/>
        </w:rPr>
      </w:pPr>
    </w:p>
    <w:p w14:paraId="5BCDCDAD" w14:textId="77777777" w:rsidR="008B7AAE" w:rsidRDefault="008B7AAE" w:rsidP="002B66A2">
      <w:pPr>
        <w:pStyle w:val="af2"/>
        <w:rPr>
          <w:ins w:id="20" w:author="Inesa Kocharyan" w:date="2025-03-21T20:34:00Z"/>
          <w:rFonts w:ascii="GHEA Grapalat" w:hAnsi="GHEA Grapalat"/>
          <w:i/>
        </w:rPr>
      </w:pPr>
    </w:p>
    <w:p w14:paraId="015853C6" w14:textId="77777777" w:rsidR="008B7AAE" w:rsidRDefault="008B7AAE" w:rsidP="002B66A2">
      <w:pPr>
        <w:pStyle w:val="af2"/>
        <w:rPr>
          <w:ins w:id="21" w:author="Inesa Kocharyan" w:date="2025-03-21T20:34:00Z"/>
          <w:rFonts w:ascii="GHEA Grapalat" w:hAnsi="GHEA Grapalat"/>
          <w:i/>
        </w:rPr>
      </w:pPr>
    </w:p>
    <w:p w14:paraId="349271F3" w14:textId="77777777" w:rsidR="008B7AAE" w:rsidRDefault="008B7AAE" w:rsidP="002B66A2">
      <w:pPr>
        <w:pStyle w:val="af2"/>
        <w:rPr>
          <w:ins w:id="22" w:author="Inesa Kocharyan" w:date="2025-03-21T20:34:00Z"/>
          <w:rFonts w:ascii="GHEA Grapalat" w:hAnsi="GHEA Grapalat"/>
          <w:i/>
        </w:rPr>
      </w:pPr>
    </w:p>
    <w:p w14:paraId="712A58C2" w14:textId="77777777" w:rsidR="008B7AAE" w:rsidRPr="00A25D1B" w:rsidRDefault="008B7AAE" w:rsidP="002B66A2">
      <w:pPr>
        <w:pStyle w:val="af2"/>
        <w:rPr>
          <w:ins w:id="23" w:author="Inesa Kocharyan" w:date="2025-03-21T20:32:00Z"/>
        </w:rPr>
      </w:pPr>
    </w:p>
  </w:footnote>
  <w:footnote w:id="4">
    <w:p w14:paraId="009BFBE2" w14:textId="77777777" w:rsidR="008B7AAE" w:rsidRPr="00A25D1B" w:rsidRDefault="008B7AAE" w:rsidP="006016F3">
      <w:pPr>
        <w:pStyle w:val="af2"/>
        <w:rPr>
          <w:ins w:id="24" w:author="Inesa Kocharyan" w:date="2025-03-21T20:34:00Z"/>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5">
    <w:p w14:paraId="4EBC2405" w14:textId="77777777" w:rsidR="008B7AAE" w:rsidRPr="00DC619D" w:rsidRDefault="008B7AAE"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22BEC170" w14:textId="77777777" w:rsidR="008B7AAE" w:rsidRPr="00D3436F" w:rsidRDefault="008B7AA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B0FB591" w14:textId="77777777" w:rsidR="008B7AAE" w:rsidRPr="00D3436F" w:rsidRDefault="008B7AAE">
      <w:pPr>
        <w:pStyle w:val="af2"/>
        <w:rPr>
          <w:lang w:val="es-ES"/>
        </w:rPr>
      </w:pPr>
    </w:p>
  </w:footnote>
  <w:footnote w:id="7">
    <w:p w14:paraId="0338A66F" w14:textId="77777777" w:rsidR="008B7AAE" w:rsidRPr="008842CE" w:rsidRDefault="008B7AA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5597E3" w14:textId="77777777" w:rsidR="008B7AAE" w:rsidRPr="008842CE" w:rsidRDefault="008B7AAE" w:rsidP="000A214C">
      <w:pPr>
        <w:pStyle w:val="af2"/>
        <w:jc w:val="both"/>
        <w:rPr>
          <w:rFonts w:ascii="GHEA Grapalat" w:hAnsi="GHEA Grapalat"/>
        </w:rPr>
      </w:pPr>
    </w:p>
  </w:footnote>
  <w:footnote w:id="8">
    <w:p w14:paraId="01B0B5B7" w14:textId="77777777" w:rsidR="008B7AAE" w:rsidRPr="008842CE" w:rsidRDefault="008B7AAE" w:rsidP="000A214C">
      <w:pPr>
        <w:pStyle w:val="af2"/>
        <w:jc w:val="both"/>
      </w:pPr>
    </w:p>
  </w:footnote>
  <w:footnote w:id="9">
    <w:p w14:paraId="3FD53EAA" w14:textId="77777777" w:rsidR="008B7AAE" w:rsidRDefault="008B7AAE"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72D1D3E6" w14:textId="77777777" w:rsidR="008B7AAE" w:rsidRPr="002A1F5A" w:rsidRDefault="008B7AAE"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76BB1E14" w14:textId="77777777" w:rsidR="008B7AAE" w:rsidRPr="002A1F5A" w:rsidRDefault="008B7AAE" w:rsidP="003B2F27">
      <w:pPr>
        <w:pStyle w:val="af2"/>
        <w:jc w:val="both"/>
        <w:rPr>
          <w:rFonts w:asciiTheme="minorHAnsi" w:hAnsiTheme="minorHAnsi"/>
        </w:rPr>
      </w:pPr>
    </w:p>
  </w:footnote>
  <w:footnote w:id="10">
    <w:p w14:paraId="037DEB77" w14:textId="77777777" w:rsidR="008B7AAE" w:rsidRPr="002A7C6E" w:rsidRDefault="008B7AAE"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0BEF3FF" w14:textId="77777777" w:rsidR="008B7AAE" w:rsidRPr="00D81E0E" w:rsidRDefault="008B7AAE"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1">
    <w:p w14:paraId="08A34738" w14:textId="77777777" w:rsidR="008B7AAE" w:rsidRPr="006F5F33" w:rsidRDefault="008B7AAE"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7444C31E" w14:textId="77777777" w:rsidR="008B7AAE" w:rsidRPr="006F5F33" w:rsidRDefault="008B7AAE"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0CFE526F" w14:textId="77777777" w:rsidR="008B7AAE" w:rsidRPr="006F5F33" w:rsidRDefault="008B7AAE"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13AD1B9B" w14:textId="77777777" w:rsidR="008B7AAE" w:rsidRPr="00E40AC8" w:rsidRDefault="008B7AAE" w:rsidP="003B2F27">
      <w:pPr>
        <w:pStyle w:val="af2"/>
        <w:jc w:val="both"/>
      </w:pPr>
      <w:r>
        <w:rPr>
          <w:rStyle w:val="af6"/>
        </w:rPr>
        <w:t>*</w:t>
      </w:r>
      <w:r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Pr="006E181F">
        <w:rPr>
          <w:rFonts w:ascii="GHEA Grapalat" w:eastAsiaTheme="minorEastAsia" w:hAnsi="GHEA Grapalat" w:cstheme="minorBidi"/>
          <w:i/>
          <w:sz w:val="22"/>
          <w:szCs w:val="22"/>
          <w:lang w:eastAsia="en-US" w:bidi="ar-SA"/>
        </w:rPr>
        <w:t>ускуг</w:t>
      </w:r>
      <w:proofErr w:type="spellEnd"/>
      <w:r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15">
    <w:p w14:paraId="7308D462" w14:textId="77777777" w:rsidR="008B7AAE" w:rsidRPr="00E40AC8" w:rsidRDefault="008B7AAE"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w:t>
      </w:r>
      <w:proofErr w:type="spellStart"/>
      <w:r w:rsidRPr="00AD29CE">
        <w:rPr>
          <w:rFonts w:ascii="GHEA Grapalat" w:hAnsi="GHEA Grapalat"/>
          <w:i/>
        </w:rPr>
        <w:t>предусмотрения</w:t>
      </w:r>
      <w:proofErr w:type="spellEnd"/>
      <w:r w:rsidRPr="00AD29CE">
        <w:rPr>
          <w:rFonts w:ascii="GHEA Grapalat" w:hAnsi="GHEA Grapalat"/>
          <w:i/>
        </w:rPr>
        <w:t xml:space="preserve"> финансовых средств.</w:t>
      </w:r>
    </w:p>
  </w:footnote>
  <w:footnote w:id="16">
    <w:p w14:paraId="34C8B3F4"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14:paraId="12AC7754" w14:textId="77777777" w:rsidR="008B7AAE" w:rsidRPr="00CA2754" w:rsidRDefault="008B7AAE" w:rsidP="003B2F27">
      <w:pPr>
        <w:pStyle w:val="af2"/>
        <w:jc w:val="both"/>
        <w:rPr>
          <w:sz w:val="2"/>
          <w:szCs w:val="2"/>
        </w:rPr>
      </w:pPr>
    </w:p>
  </w:footnote>
  <w:footnote w:id="17">
    <w:p w14:paraId="7D6A8344" w14:textId="77777777" w:rsidR="008B7AAE" w:rsidRPr="00CA2754" w:rsidRDefault="008B7AAE"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B1429"/>
    <w:multiLevelType w:val="hybridMultilevel"/>
    <w:tmpl w:val="520E7BB0"/>
    <w:lvl w:ilvl="0" w:tplc="6F96713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5145B"/>
    <w:multiLevelType w:val="hybridMultilevel"/>
    <w:tmpl w:val="52D29EDE"/>
    <w:lvl w:ilvl="0" w:tplc="CB70469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EEF4479"/>
    <w:multiLevelType w:val="hybridMultilevel"/>
    <w:tmpl w:val="4AA03820"/>
    <w:lvl w:ilvl="0" w:tplc="57E668B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1"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74312E1"/>
    <w:multiLevelType w:val="hybridMultilevel"/>
    <w:tmpl w:val="0046D2D4"/>
    <w:lvl w:ilvl="0" w:tplc="89B69CF6">
      <w:start w:val="1"/>
      <w:numFmt w:val="decimal"/>
      <w:lvlText w:val="%1."/>
      <w:lvlJc w:val="left"/>
      <w:pPr>
        <w:ind w:left="720" w:hanging="360"/>
      </w:pPr>
      <w:rPr>
        <w:rFonts w:cs="Times New Roman"/>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2"/>
  </w:num>
  <w:num w:numId="3">
    <w:abstractNumId w:val="22"/>
  </w:num>
  <w:num w:numId="4">
    <w:abstractNumId w:val="17"/>
  </w:num>
  <w:num w:numId="5">
    <w:abstractNumId w:val="27"/>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10"/>
  </w:num>
  <w:num w:numId="12">
    <w:abstractNumId w:val="32"/>
  </w:num>
  <w:num w:numId="13">
    <w:abstractNumId w:val="29"/>
  </w:num>
  <w:num w:numId="14">
    <w:abstractNumId w:val="14"/>
  </w:num>
  <w:num w:numId="15">
    <w:abstractNumId w:val="30"/>
  </w:num>
  <w:num w:numId="16">
    <w:abstractNumId w:val="16"/>
  </w:num>
  <w:num w:numId="17">
    <w:abstractNumId w:val="8"/>
  </w:num>
  <w:num w:numId="18">
    <w:abstractNumId w:val="1"/>
  </w:num>
  <w:num w:numId="19">
    <w:abstractNumId w:val="18"/>
  </w:num>
  <w:num w:numId="20">
    <w:abstractNumId w:val="18"/>
  </w:num>
  <w:num w:numId="21">
    <w:abstractNumId w:val="20"/>
  </w:num>
  <w:num w:numId="22">
    <w:abstractNumId w:val="24"/>
  </w:num>
  <w:num w:numId="23">
    <w:abstractNumId w:val="9"/>
  </w:num>
  <w:num w:numId="24">
    <w:abstractNumId w:val="20"/>
  </w:num>
  <w:num w:numId="25">
    <w:abstractNumId w:val="13"/>
  </w:num>
  <w:num w:numId="26">
    <w:abstractNumId w:val="6"/>
  </w:num>
  <w:num w:numId="27">
    <w:abstractNumId w:val="5"/>
  </w:num>
  <w:num w:numId="28">
    <w:abstractNumId w:val="0"/>
  </w:num>
  <w:num w:numId="29">
    <w:abstractNumId w:val="11"/>
  </w:num>
  <w:num w:numId="30">
    <w:abstractNumId w:val="28"/>
  </w:num>
  <w:num w:numId="31">
    <w:abstractNumId w:val="25"/>
  </w:num>
  <w:num w:numId="32">
    <w:abstractNumId w:val="26"/>
  </w:num>
  <w:num w:numId="33">
    <w:abstractNumId w:val="21"/>
  </w:num>
  <w:num w:numId="34">
    <w:abstractNumId w:val="3"/>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7E7"/>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3A9"/>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47C"/>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926"/>
    <w:rsid w:val="001F2F70"/>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465A"/>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23"/>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467"/>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5E31"/>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91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8E9"/>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338"/>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483"/>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961"/>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C15"/>
    <w:rsid w:val="00A779D8"/>
    <w:rsid w:val="00A804F2"/>
    <w:rsid w:val="00A8081F"/>
    <w:rsid w:val="00A80BA2"/>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67C"/>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E64"/>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5B0"/>
    <w:rsid w:val="00B92CA7"/>
    <w:rsid w:val="00B932B8"/>
    <w:rsid w:val="00B941D0"/>
    <w:rsid w:val="00B9461C"/>
    <w:rsid w:val="00B95FE0"/>
    <w:rsid w:val="00B95FFC"/>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4EE0"/>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3ED6"/>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D93"/>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4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1F4A"/>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1DB3"/>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41B"/>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46D"/>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35F"/>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3C0"/>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8DF"/>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33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373"/>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A9EFD8"/>
  <w15:docId w15:val="{34429163-B79C-44B3-B92F-3405ECE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paragraph" w:styleId="HTML">
    <w:name w:val="HTML Preformatted"/>
    <w:basedOn w:val="a"/>
    <w:link w:val="HTML0"/>
    <w:uiPriority w:val="99"/>
    <w:semiHidden/>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B2550C"/>
    <w:rPr>
      <w:rFonts w:ascii="Courier New" w:hAnsi="Courier New" w:cs="Courier New"/>
      <w:lang w:val="en-US" w:eastAsia="en-US" w:bidi="ar-SA"/>
    </w:rPr>
  </w:style>
  <w:style w:type="character" w:customStyle="1" w:styleId="y2iqfc">
    <w:name w:val="y2iqfc"/>
    <w:basedOn w:val="a0"/>
    <w:rsid w:val="00B2550C"/>
  </w:style>
  <w:style w:type="character" w:customStyle="1" w:styleId="w">
    <w:name w:val="w"/>
    <w:basedOn w:val="a0"/>
    <w:rsid w:val="00794338"/>
  </w:style>
  <w:style w:type="character" w:customStyle="1" w:styleId="285pt">
    <w:name w:val="Основной текст (2) + 8.5 pt.Не курсив"/>
    <w:rsid w:val="00F248DF"/>
    <w:rPr>
      <w:rFonts w:ascii="Tahoma" w:eastAsia="Tahoma" w:hAnsi="Tahoma" w:cs="Tahoma" w:hint="default"/>
      <w:b w:val="0"/>
      <w:bCs w:val="0"/>
      <w:i/>
      <w:iCs/>
      <w:smallCaps w:val="0"/>
      <w:strike w:val="0"/>
      <w:dstrike w:val="0"/>
      <w:color w:val="000000"/>
      <w:spacing w:val="0"/>
      <w:w w:val="100"/>
      <w:position w:val="0"/>
      <w:sz w:val="17"/>
      <w:szCs w:val="17"/>
      <w:u w:val="none"/>
      <w:effect w:val="none"/>
      <w:lang w:val="hy-AM" w:eastAsia="hy-AM" w:bidi="hy-A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726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5532186">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8945936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CCD6-50DE-44C5-99BA-D0A39BEA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2414</TotalTime>
  <Pages>79</Pages>
  <Words>18660</Words>
  <Characters>106362</Characters>
  <Application>Microsoft Office Word</Application>
  <DocSecurity>0</DocSecurity>
  <Lines>886</Lines>
  <Paragraphs>249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124773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1730</cp:revision>
  <cp:lastPrinted>2018-02-16T07:12:00Z</cp:lastPrinted>
  <dcterms:created xsi:type="dcterms:W3CDTF">2019-10-28T07:04:00Z</dcterms:created>
  <dcterms:modified xsi:type="dcterms:W3CDTF">2025-08-07T10:52:00Z</dcterms:modified>
</cp:coreProperties>
</file>